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StUF 03.02: In Gebruik</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6</w:t>
      </w:r>
    </w:p>
    <w:p>
      <w:pPr>
        <w:pStyle w:val="Inhoudsopgave2"/>
        <w:tabs>
          <w:tab w:val="left" w:pos="0" w:leader="none"/>
          <w:tab w:val="right" w:pos="9204" w:leader="dot"/>
          <w:tab w:val="left" w:pos="9206" w:leader="dot"/>
        </w:tabs>
        <w:rPr/>
      </w:pPr>
      <w:r>
        <w:rPr/>
        <w:t>1.1 Leeswijzer</w:t>
        <w:tab/>
        <w:t>7</w:t>
      </w:r>
    </w:p>
    <w:p>
      <w:pPr>
        <w:pStyle w:val="Inhoudsopgave2"/>
        <w:tabs>
          <w:tab w:val="left" w:pos="0" w:leader="none"/>
          <w:tab w:val="right" w:pos="9204" w:leader="dot"/>
          <w:tab w:val="left" w:pos="9206" w:leader="dot"/>
        </w:tabs>
        <w:rPr/>
      </w:pPr>
      <w:r>
        <w:rPr/>
        <w:t>1.2 Conventies</w:t>
        <w:tab/>
        <w:t>8</w:t>
      </w:r>
    </w:p>
    <w:p>
      <w:pPr>
        <w:pStyle w:val="Inhoudsopgave1"/>
        <w:tabs>
          <w:tab w:val="left" w:pos="0" w:leader="none"/>
          <w:tab w:val="right" w:pos="9404" w:leader="dot"/>
          <w:tab w:val="left" w:pos="9406" w:leader="dot"/>
        </w:tabs>
        <w:rPr/>
      </w:pPr>
      <w:r>
        <w:rPr/>
        <w:t>2. Globale functionaliteit en opzet van StUF</w:t>
        <w:tab/>
        <w:t>9</w:t>
      </w:r>
    </w:p>
    <w:p>
      <w:pPr>
        <w:pStyle w:val="Inhoudsopgave2"/>
        <w:tabs>
          <w:tab w:val="left" w:pos="0" w:leader="none"/>
          <w:tab w:val="right" w:pos="9204" w:leader="dot"/>
          <w:tab w:val="left" w:pos="9206" w:leader="dot"/>
        </w:tabs>
        <w:rPr/>
      </w:pPr>
      <w:r>
        <w:rPr/>
        <w:t>2.1 Inleiding</w:t>
        <w:tab/>
        <w:t>9</w:t>
      </w:r>
    </w:p>
    <w:p>
      <w:pPr>
        <w:pStyle w:val="Inhoudsopgave2"/>
        <w:tabs>
          <w:tab w:val="left" w:pos="0" w:leader="none"/>
          <w:tab w:val="right" w:pos="9204" w:leader="dot"/>
          <w:tab w:val="left" w:pos="9206" w:leader="dot"/>
        </w:tabs>
        <w:rPr/>
      </w:pPr>
      <w:r>
        <w:rPr/>
        <w:t>2.2 Relatie tussen berichtinhoud, werkelijkheid en database</w:t>
        <w:tab/>
        <w:t>11</w:t>
      </w:r>
    </w:p>
    <w:p>
      <w:pPr>
        <w:pStyle w:val="Inhoudsopgave2"/>
        <w:tabs>
          <w:tab w:val="left" w:pos="0" w:leader="none"/>
          <w:tab w:val="right" w:pos="9204" w:leader="dot"/>
          <w:tab w:val="left" w:pos="9206" w:leader="dot"/>
        </w:tabs>
        <w:rPr/>
      </w:pPr>
      <w:r>
        <w:rPr/>
        <w:t>2.3 Historische, actuele en toekomstige gegevens</w:t>
        <w:tab/>
        <w:t>13</w:t>
      </w:r>
    </w:p>
    <w:p>
      <w:pPr>
        <w:pStyle w:val="Inhoudsopgave3"/>
        <w:tabs>
          <w:tab w:val="left" w:pos="0" w:leader="none"/>
          <w:tab w:val="right" w:pos="9004" w:leader="dot"/>
          <w:tab w:val="left" w:pos="9006" w:leader="dot"/>
        </w:tabs>
        <w:rPr/>
      </w:pPr>
      <w:r>
        <w:rPr/>
        <w:t>2.3.1 Voorbeeld van het werken met materiële en formele historie</w:t>
        <w:tab/>
        <w:t>14</w:t>
      </w:r>
    </w:p>
    <w:p>
      <w:pPr>
        <w:pStyle w:val="Inhoudsopgave2"/>
        <w:tabs>
          <w:tab w:val="left" w:pos="0" w:leader="none"/>
          <w:tab w:val="right" w:pos="9204" w:leader="dot"/>
          <w:tab w:val="left" w:pos="9206" w:leader="dot"/>
        </w:tabs>
        <w:rPr/>
      </w:pPr>
      <w:r>
        <w:rPr/>
        <w:t>2.4 Gegevensmanagement</w:t>
        <w:tab/>
        <w:t>19</w:t>
      </w:r>
    </w:p>
    <w:p>
      <w:pPr>
        <w:pStyle w:val="Inhoudsopgave2"/>
        <w:tabs>
          <w:tab w:val="left" w:pos="0" w:leader="none"/>
          <w:tab w:val="right" w:pos="9204" w:leader="dot"/>
          <w:tab w:val="left" w:pos="9206" w:leader="dot"/>
        </w:tabs>
        <w:rPr/>
      </w:pPr>
      <w:r>
        <w:rPr/>
        <w:t>2.5 Transacties</w:t>
        <w:tab/>
        <w:t>19</w:t>
      </w:r>
    </w:p>
    <w:p>
      <w:pPr>
        <w:pStyle w:val="Inhoudsopgave2"/>
        <w:tabs>
          <w:tab w:val="left" w:pos="0" w:leader="none"/>
          <w:tab w:val="right" w:pos="9204" w:leader="dot"/>
          <w:tab w:val="left" w:pos="9206" w:leader="dot"/>
        </w:tabs>
        <w:rPr/>
      </w:pPr>
      <w:r>
        <w:rPr/>
        <w:t>2.6 Vrije berichten</w:t>
        <w:tab/>
        <w:t>20</w:t>
      </w:r>
    </w:p>
    <w:p>
      <w:pPr>
        <w:pStyle w:val="Inhoudsopgave2"/>
        <w:tabs>
          <w:tab w:val="left" w:pos="0" w:leader="none"/>
          <w:tab w:val="right" w:pos="9204" w:leader="dot"/>
          <w:tab w:val="left" w:pos="9206" w:leader="dot"/>
        </w:tabs>
        <w:rPr/>
      </w:pPr>
      <w:r>
        <w:rPr/>
        <w:t>2.7 Berichtenlogistiek</w:t>
        <w:tab/>
        <w:t>20</w:t>
      </w:r>
    </w:p>
    <w:p>
      <w:pPr>
        <w:pStyle w:val="Inhoudsopgave1"/>
        <w:tabs>
          <w:tab w:val="left" w:pos="0" w:leader="none"/>
          <w:tab w:val="right" w:pos="9404" w:leader="dot"/>
          <w:tab w:val="left" w:pos="9406" w:leader="dot"/>
        </w:tabs>
        <w:rPr/>
      </w:pPr>
      <w:r>
        <w:rPr/>
        <w:t>3. Contentmodel</w:t>
        <w:tab/>
        <w:t>21</w:t>
      </w:r>
    </w:p>
    <w:p>
      <w:pPr>
        <w:pStyle w:val="Inhoudsopgave2"/>
        <w:tabs>
          <w:tab w:val="left" w:pos="0" w:leader="none"/>
          <w:tab w:val="right" w:pos="9204" w:leader="dot"/>
          <w:tab w:val="left" w:pos="9206" w:leader="dot"/>
        </w:tabs>
        <w:rPr/>
      </w:pPr>
      <w:r>
        <w:rPr/>
        <w:t>3.1 Gewenste functionaliteit en semantiek</w:t>
        <w:tab/>
        <w:t>21</w:t>
      </w:r>
    </w:p>
    <w:p>
      <w:pPr>
        <w:pStyle w:val="Inhoudsopgave3"/>
        <w:tabs>
          <w:tab w:val="left" w:pos="0" w:leader="none"/>
          <w:tab w:val="right" w:pos="9004" w:leader="dot"/>
          <w:tab w:val="left" w:pos="9006" w:leader="dot"/>
        </w:tabs>
        <w:rPr/>
      </w:pPr>
      <w:r>
        <w:rPr/>
        <w:t>3.1.1 Soorten entiteittypen en hun plaats in een bericht</w:t>
        <w:tab/>
        <w:t>21</w:t>
      </w:r>
    </w:p>
    <w:p>
      <w:pPr>
        <w:pStyle w:val="Inhoudsopgave3"/>
        <w:tabs>
          <w:tab w:val="left" w:pos="0" w:leader="none"/>
          <w:tab w:val="right" w:pos="9004" w:leader="dot"/>
          <w:tab w:val="left" w:pos="9006" w:leader="dot"/>
        </w:tabs>
        <w:rPr/>
      </w:pPr>
      <w:r>
        <w:rPr/>
        <w:t>3.1.2 De structuur van een object in een bericht</w:t>
        <w:tab/>
        <w:t>22</w:t>
      </w:r>
    </w:p>
    <w:p>
      <w:pPr>
        <w:pStyle w:val="Inhoudsopgave3"/>
        <w:tabs>
          <w:tab w:val="left" w:pos="0" w:leader="none"/>
          <w:tab w:val="right" w:pos="9004" w:leader="dot"/>
          <w:tab w:val="left" w:pos="9006" w:leader="dot"/>
        </w:tabs>
        <w:rPr/>
      </w:pPr>
      <w:r>
        <w:rPr/>
        <w:t>3.1.3 Identificatie: kerngegevens en systeemsleutels</w:t>
        <w:tab/>
        <w:t>22</w:t>
      </w:r>
    </w:p>
    <w:p>
      <w:pPr>
        <w:pStyle w:val="Inhoudsopgave3"/>
        <w:tabs>
          <w:tab w:val="left" w:pos="0" w:leader="none"/>
          <w:tab w:val="right" w:pos="9004" w:leader="dot"/>
          <w:tab w:val="left" w:pos="9006" w:leader="dot"/>
        </w:tabs>
        <w:rPr/>
      </w:pPr>
      <w:r>
        <w:rPr/>
        <w:t>3.1.4 Gegevensgroepen</w:t>
        <w:tab/>
        <w:t>23</w:t>
      </w:r>
    </w:p>
    <w:p>
      <w:pPr>
        <w:pStyle w:val="Inhoudsopgave2"/>
        <w:tabs>
          <w:tab w:val="left" w:pos="0" w:leader="none"/>
          <w:tab w:val="right" w:pos="9204" w:leader="dot"/>
          <w:tab w:val="left" w:pos="9206" w:leader="dot"/>
        </w:tabs>
        <w:rPr/>
      </w:pPr>
      <w:r>
        <w:rPr/>
        <w:t xml:space="preserve">3.2 De syntax voor een object in een bericht </w:t>
        <w:tab/>
        <w:t>23</w:t>
      </w:r>
    </w:p>
    <w:p>
      <w:pPr>
        <w:pStyle w:val="Inhoudsopgave3"/>
        <w:tabs>
          <w:tab w:val="left" w:pos="0" w:leader="none"/>
          <w:tab w:val="right" w:pos="9004" w:leader="dot"/>
          <w:tab w:val="left" w:pos="9006" w:leader="dot"/>
        </w:tabs>
        <w:rPr/>
      </w:pPr>
      <w:r>
        <w:rPr/>
        <w:t>3.2.1 Metagegevens voor een entiteittype</w:t>
        <w:tab/>
        <w:t>23</w:t>
      </w:r>
    </w:p>
    <w:p>
      <w:pPr>
        <w:pStyle w:val="Inhoudsopgave3"/>
        <w:tabs>
          <w:tab w:val="left" w:pos="0" w:leader="none"/>
          <w:tab w:val="right" w:pos="9004" w:leader="dot"/>
          <w:tab w:val="left" w:pos="9006" w:leader="dot"/>
        </w:tabs>
        <w:rPr/>
      </w:pPr>
      <w:r>
        <w:rPr/>
        <w:t>3.2.2 De structuur van een object</w:t>
        <w:tab/>
        <w:t>24</w:t>
      </w:r>
    </w:p>
    <w:p>
      <w:pPr>
        <w:pStyle w:val="Inhoudsopgave3"/>
        <w:tabs>
          <w:tab w:val="left" w:pos="0" w:leader="none"/>
          <w:tab w:val="right" w:pos="9004" w:leader="dot"/>
          <w:tab w:val="left" w:pos="9006" w:leader="dot"/>
        </w:tabs>
        <w:rPr/>
      </w:pPr>
      <w:r>
        <w:rPr/>
        <w:t>3.2.3 Samengestelde elementen in een entiteittype</w:t>
        <w:tab/>
        <w:t>26</w:t>
      </w:r>
    </w:p>
    <w:p>
      <w:pPr>
        <w:pStyle w:val="Inhoudsopgave3"/>
        <w:tabs>
          <w:tab w:val="left" w:pos="0" w:leader="none"/>
          <w:tab w:val="right" w:pos="9004" w:leader="dot"/>
          <w:tab w:val="left" w:pos="9006" w:leader="dot"/>
        </w:tabs>
        <w:rPr/>
      </w:pPr>
      <w:r>
        <w:rPr/>
        <w:t>3.2.4 Het opnemen van niet in het basisschema gedefinieerde elementen zonder versieaanpassing</w:t>
        <w:tab/>
        <w:t>27</w:t>
      </w:r>
    </w:p>
    <w:p>
      <w:pPr>
        <w:pStyle w:val="Inhoudsopgave2"/>
        <w:tabs>
          <w:tab w:val="left" w:pos="0" w:leader="none"/>
          <w:tab w:val="right" w:pos="9204" w:leader="dot"/>
          <w:tab w:val="left" w:pos="9206" w:leader="dot"/>
        </w:tabs>
        <w:rPr/>
      </w:pPr>
      <w:r>
        <w:rPr/>
        <w:t>3.3 Metagegevens</w:t>
        <w:tab/>
        <w:t>30</w:t>
      </w:r>
    </w:p>
    <w:p>
      <w:pPr>
        <w:pStyle w:val="Inhoudsopgave3"/>
        <w:tabs>
          <w:tab w:val="left" w:pos="0" w:leader="none"/>
          <w:tab w:val="right" w:pos="9004" w:leader="dot"/>
          <w:tab w:val="left" w:pos="9006" w:leader="dot"/>
        </w:tabs>
        <w:rPr/>
      </w:pPr>
      <w:r>
        <w:rPr/>
        <w:t>3.3.1 Metagegevens met betrekking tot historische waarden</w:t>
        <w:tab/>
        <w:t>30</w:t>
      </w:r>
    </w:p>
    <w:p>
      <w:pPr>
        <w:pStyle w:val="Inhoudsopgave3"/>
        <w:tabs>
          <w:tab w:val="left" w:pos="0" w:leader="none"/>
          <w:tab w:val="right" w:pos="9004" w:leader="dot"/>
          <w:tab w:val="left" w:pos="9006" w:leader="dot"/>
        </w:tabs>
        <w:rPr/>
      </w:pPr>
      <w:r>
        <w:rPr/>
        <w:t>3.3.2 Het algemene mechanisme voor metagegevens</w:t>
        <w:tab/>
        <w:t>33</w:t>
      </w:r>
    </w:p>
    <w:p>
      <w:pPr>
        <w:pStyle w:val="Inhoudsopgave3"/>
        <w:tabs>
          <w:tab w:val="left" w:pos="0" w:leader="none"/>
          <w:tab w:val="right" w:pos="9004" w:leader="dot"/>
          <w:tab w:val="left" w:pos="9006" w:leader="dot"/>
        </w:tabs>
        <w:rPr/>
      </w:pPr>
      <w:r>
        <w:rPr/>
        <w:t>3.3.3 Metagegevens met betrekking tot brondocumenten</w:t>
        <w:tab/>
        <w:t>34</w:t>
      </w:r>
    </w:p>
    <w:p>
      <w:pPr>
        <w:pStyle w:val="Inhoudsopgave3"/>
        <w:tabs>
          <w:tab w:val="left" w:pos="0" w:leader="none"/>
          <w:tab w:val="right" w:pos="9004" w:leader="dot"/>
          <w:tab w:val="left" w:pos="9006" w:leader="dot"/>
        </w:tabs>
        <w:rPr/>
      </w:pPr>
      <w:r>
        <w:rPr/>
        <w:t>3.3.4 Metagegevens met betrekking tot gebeurtenissen</w:t>
        <w:tab/>
        <w:t>35</w:t>
      </w:r>
    </w:p>
    <w:p>
      <w:pPr>
        <w:pStyle w:val="Inhoudsopgave3"/>
        <w:tabs>
          <w:tab w:val="left" w:pos="0" w:leader="none"/>
          <w:tab w:val="right" w:pos="9004" w:leader="dot"/>
          <w:tab w:val="left" w:pos="9006" w:leader="dot"/>
        </w:tabs>
        <w:rPr/>
      </w:pPr>
      <w:r>
        <w:rPr/>
        <w:t>3.3.5 Metagegevens met betrekking tot de status van gegevens</w:t>
        <w:tab/>
        <w:t>35</w:t>
      </w:r>
    </w:p>
    <w:p>
      <w:pPr>
        <w:pStyle w:val="Inhoudsopgave3"/>
        <w:tabs>
          <w:tab w:val="left" w:pos="0" w:leader="none"/>
          <w:tab w:val="right" w:pos="9004" w:leader="dot"/>
          <w:tab w:val="left" w:pos="9006" w:leader="dot"/>
        </w:tabs>
        <w:rPr/>
      </w:pPr>
      <w:r>
        <w:rPr/>
        <w:t>3.3.6 Voorbeelden</w:t>
        <w:tab/>
        <w:t>36</w:t>
      </w:r>
    </w:p>
    <w:p>
      <w:pPr>
        <w:pStyle w:val="Inhoudsopgave2"/>
        <w:tabs>
          <w:tab w:val="left" w:pos="0" w:leader="none"/>
          <w:tab w:val="right" w:pos="9204" w:leader="dot"/>
          <w:tab w:val="left" w:pos="9206" w:leader="dot"/>
        </w:tabs>
        <w:rPr/>
      </w:pPr>
      <w:r>
        <w:rPr/>
        <w:t>3.4 Het opnemen van elementen en relatie-entiteiten in een entiteit</w:t>
        <w:tab/>
        <w:t>39</w:t>
      </w:r>
    </w:p>
    <w:p>
      <w:pPr>
        <w:pStyle w:val="Inhoudsopgave3"/>
        <w:tabs>
          <w:tab w:val="left" w:pos="0" w:leader="none"/>
          <w:tab w:val="right" w:pos="9004" w:leader="dot"/>
          <w:tab w:val="left" w:pos="9006" w:leader="dot"/>
        </w:tabs>
        <w:rPr/>
      </w:pPr>
      <w:r>
        <w:rPr/>
        <w:t>3.4.1 Het opnemen van elementen in een entiteit</w:t>
        <w:tab/>
        <w:t>39</w:t>
      </w:r>
    </w:p>
    <w:p>
      <w:pPr>
        <w:pStyle w:val="Inhoudsopgave3"/>
        <w:tabs>
          <w:tab w:val="left" w:pos="0" w:leader="none"/>
          <w:tab w:val="right" w:pos="9004" w:leader="dot"/>
          <w:tab w:val="left" w:pos="9006" w:leader="dot"/>
        </w:tabs>
        <w:rPr/>
      </w:pPr>
      <w:r>
        <w:rPr/>
        <w:t>3.4.2 Het opnemen van relatie-entiteit in een entiteit</w:t>
        <w:tab/>
        <w:t>41</w:t>
      </w:r>
    </w:p>
    <w:p>
      <w:pPr>
        <w:pStyle w:val="Inhoudsopgave3"/>
        <w:tabs>
          <w:tab w:val="left" w:pos="0" w:leader="none"/>
          <w:tab w:val="right" w:pos="9004" w:leader="dot"/>
          <w:tab w:val="left" w:pos="9006" w:leader="dot"/>
        </w:tabs>
        <w:rPr/>
      </w:pPr>
      <w:r>
        <w:rPr/>
        <w:t>3.4.3 Het opnemen van een choice</w:t>
        <w:tab/>
        <w:t>42</w:t>
      </w:r>
    </w:p>
    <w:p>
      <w:pPr>
        <w:pStyle w:val="Inhoudsopgave1"/>
        <w:tabs>
          <w:tab w:val="left" w:pos="0" w:leader="none"/>
          <w:tab w:val="right" w:pos="9404" w:leader="dot"/>
          <w:tab w:val="left" w:pos="9406" w:leader="dot"/>
        </w:tabs>
        <w:rPr/>
      </w:pPr>
      <w:r>
        <w:rPr/>
        <w:t>4. Berichtverwerking: sturing, logistiek en foutafhandeling</w:t>
        <w:tab/>
        <w:t>43</w:t>
      </w:r>
    </w:p>
    <w:p>
      <w:pPr>
        <w:pStyle w:val="Inhoudsopgave2"/>
        <w:tabs>
          <w:tab w:val="left" w:pos="0" w:leader="none"/>
          <w:tab w:val="right" w:pos="9204" w:leader="dot"/>
          <w:tab w:val="left" w:pos="9206" w:leader="dot"/>
        </w:tabs>
        <w:rPr/>
      </w:pPr>
      <w:r>
        <w:rPr/>
        <w:t>4.1 Codering van het type bericht</w:t>
        <w:tab/>
        <w:t>43</w:t>
      </w:r>
    </w:p>
    <w:p>
      <w:pPr>
        <w:pStyle w:val="Inhoudsopgave3"/>
        <w:tabs>
          <w:tab w:val="left" w:pos="0" w:leader="none"/>
          <w:tab w:val="right" w:pos="9004" w:leader="dot"/>
          <w:tab w:val="left" w:pos="9006" w:leader="dot"/>
        </w:tabs>
        <w:rPr/>
      </w:pPr>
      <w:r>
        <w:rPr/>
        <w:t>4.1.1 Versie StUF en sectormodel</w:t>
        <w:tab/>
        <w:t>43</w:t>
      </w:r>
    </w:p>
    <w:p>
      <w:pPr>
        <w:pStyle w:val="Inhoudsopgave3"/>
        <w:tabs>
          <w:tab w:val="left" w:pos="0" w:leader="none"/>
          <w:tab w:val="right" w:pos="9004" w:leader="dot"/>
          <w:tab w:val="left" w:pos="9006" w:leader="dot"/>
        </w:tabs>
        <w:rPr/>
      </w:pPr>
      <w:r>
        <w:rPr/>
        <w:t>4.1.2 Berichtcode</w:t>
        <w:tab/>
        <w:t>43</w:t>
      </w:r>
    </w:p>
    <w:p>
      <w:pPr>
        <w:pStyle w:val="Inhoudsopgave3"/>
        <w:tabs>
          <w:tab w:val="left" w:pos="0" w:leader="none"/>
          <w:tab w:val="right" w:pos="9004" w:leader="dot"/>
          <w:tab w:val="left" w:pos="9006" w:leader="dot"/>
        </w:tabs>
        <w:rPr/>
      </w:pPr>
      <w:r>
        <w:rPr/>
        <w:t>4.1.3 Entiteittype en functie</w:t>
        <w:tab/>
        <w:t>45</w:t>
      </w:r>
    </w:p>
    <w:p>
      <w:pPr>
        <w:pStyle w:val="Inhoudsopgave2"/>
        <w:tabs>
          <w:tab w:val="left" w:pos="0" w:leader="none"/>
          <w:tab w:val="right" w:pos="9204" w:leader="dot"/>
          <w:tab w:val="left" w:pos="9206" w:leader="dot"/>
        </w:tabs>
        <w:rPr/>
      </w:pPr>
      <w:r>
        <w:rPr/>
        <w:t>4.2 Adressering zender en ontvanger</w:t>
        <w:tab/>
        <w:t>45</w:t>
      </w:r>
    </w:p>
    <w:p>
      <w:pPr>
        <w:pStyle w:val="Inhoudsopgave2"/>
        <w:tabs>
          <w:tab w:val="left" w:pos="0" w:leader="none"/>
          <w:tab w:val="right" w:pos="9204" w:leader="dot"/>
          <w:tab w:val="left" w:pos="9206" w:leader="dot"/>
        </w:tabs>
        <w:rPr/>
      </w:pPr>
      <w:r>
        <w:rPr/>
        <w:t>4.3 Identificatie en volgorde</w:t>
        <w:tab/>
        <w:t>46</w:t>
      </w:r>
    </w:p>
    <w:p>
      <w:pPr>
        <w:pStyle w:val="Inhoudsopgave3"/>
        <w:tabs>
          <w:tab w:val="left" w:pos="0" w:leader="none"/>
          <w:tab w:val="right" w:pos="9004" w:leader="dot"/>
          <w:tab w:val="left" w:pos="9006" w:leader="dot"/>
        </w:tabs>
        <w:rPr/>
      </w:pPr>
      <w:r>
        <w:rPr/>
        <w:t>4.3.1 Identificatie van berichten</w:t>
        <w:tab/>
        <w:t>46</w:t>
      </w:r>
    </w:p>
    <w:p>
      <w:pPr>
        <w:pStyle w:val="Inhoudsopgave3"/>
        <w:tabs>
          <w:tab w:val="left" w:pos="0" w:leader="none"/>
          <w:tab w:val="right" w:pos="9004" w:leader="dot"/>
          <w:tab w:val="left" w:pos="9006" w:leader="dot"/>
        </w:tabs>
        <w:rPr/>
      </w:pPr>
      <w:r>
        <w:rPr/>
        <w:t>4.3.2 De volgorde waarin de berichten worden verwerkt</w:t>
        <w:tab/>
        <w:t>46</w:t>
      </w:r>
    </w:p>
    <w:p>
      <w:pPr>
        <w:pStyle w:val="Inhoudsopgave2"/>
        <w:tabs>
          <w:tab w:val="left" w:pos="0" w:leader="none"/>
          <w:tab w:val="right" w:pos="9204" w:leader="dot"/>
          <w:tab w:val="left" w:pos="9206" w:leader="dot"/>
        </w:tabs>
        <w:rPr/>
      </w:pPr>
      <w:r>
        <w:rPr/>
        <w:t>4.4 Berichtenlogistiek en foutafhandeling</w:t>
        <w:tab/>
        <w:t>46</w:t>
      </w:r>
    </w:p>
    <w:p>
      <w:pPr>
        <w:pStyle w:val="Inhoudsopgave3"/>
        <w:tabs>
          <w:tab w:val="left" w:pos="0" w:leader="none"/>
          <w:tab w:val="right" w:pos="9004" w:leader="dot"/>
          <w:tab w:val="left" w:pos="9006" w:leader="dot"/>
        </w:tabs>
        <w:rPr/>
      </w:pPr>
      <w:r>
        <w:rPr/>
        <w:t>4.4.1 Regels voor bevestigingsberichten</w:t>
        <w:tab/>
        <w:t>48</w:t>
      </w:r>
    </w:p>
    <w:p>
      <w:pPr>
        <w:pStyle w:val="Inhoudsopgave3"/>
        <w:tabs>
          <w:tab w:val="left" w:pos="0" w:leader="none"/>
          <w:tab w:val="right" w:pos="9004" w:leader="dot"/>
          <w:tab w:val="left" w:pos="9006" w:leader="dot"/>
        </w:tabs>
        <w:rPr/>
      </w:pPr>
      <w:r>
        <w:rPr/>
        <w:t>4.4.2 Regels voor triggerbericht</w:t>
        <w:tab/>
        <w:t>49</w:t>
      </w:r>
    </w:p>
    <w:p>
      <w:pPr>
        <w:pStyle w:val="Inhoudsopgave3"/>
        <w:tabs>
          <w:tab w:val="left" w:pos="0" w:leader="none"/>
          <w:tab w:val="right" w:pos="9004" w:leader="dot"/>
          <w:tab w:val="left" w:pos="9006" w:leader="dot"/>
        </w:tabs>
        <w:rPr/>
      </w:pPr>
      <w:r>
        <w:rPr/>
        <w:t>4.4.3 Regels voor foutberichten</w:t>
        <w:tab/>
        <w:t>49</w:t>
      </w:r>
    </w:p>
    <w:p>
      <w:pPr>
        <w:pStyle w:val="Inhoudsopgave1"/>
        <w:tabs>
          <w:tab w:val="left" w:pos="0" w:leader="none"/>
          <w:tab w:val="right" w:pos="9404" w:leader="dot"/>
          <w:tab w:val="left" w:pos="9406" w:leader="dot"/>
        </w:tabs>
        <w:rPr/>
      </w:pPr>
      <w:r>
        <w:rPr/>
        <w:t>5. Kennisgeving- en synchronisatieberichten</w:t>
        <w:tab/>
        <w:t>52</w:t>
      </w:r>
    </w:p>
    <w:p>
      <w:pPr>
        <w:pStyle w:val="Inhoudsopgave2"/>
        <w:tabs>
          <w:tab w:val="left" w:pos="0" w:leader="none"/>
          <w:tab w:val="right" w:pos="9204" w:leader="dot"/>
          <w:tab w:val="left" w:pos="9206" w:leader="dot"/>
        </w:tabs>
        <w:rPr/>
      </w:pPr>
      <w:r>
        <w:rPr/>
        <w:t>5.1 Sturing van de verwerking van kennisgeving- en synchronisatieberichten</w:t>
        <w:tab/>
        <w:t>54</w:t>
      </w:r>
    </w:p>
    <w:p>
      <w:pPr>
        <w:pStyle w:val="Inhoudsopgave2"/>
        <w:tabs>
          <w:tab w:val="left" w:pos="0" w:leader="none"/>
          <w:tab w:val="right" w:pos="9204" w:leader="dot"/>
          <w:tab w:val="left" w:pos="9206" w:leader="dot"/>
        </w:tabs>
        <w:rPr/>
      </w:pPr>
      <w:r>
        <w:rPr/>
        <w:t>5.2 Regels voor enkelvoudige kennisgevingberichten (Lk01, Lk02, Lk05 of Lk06)</w:t>
        <w:tab/>
        <w:t>55</w:t>
      </w:r>
    </w:p>
    <w:p>
      <w:pPr>
        <w:pStyle w:val="Inhoudsopgave3"/>
        <w:tabs>
          <w:tab w:val="left" w:pos="0" w:leader="none"/>
          <w:tab w:val="right" w:pos="9004" w:leader="dot"/>
          <w:tab w:val="left" w:pos="9006" w:leader="dot"/>
        </w:tabs>
        <w:rPr/>
      </w:pPr>
      <w:r>
        <w:rPr/>
        <w:t>5.2.1 Notatiewijze wijzig- en correctiekennisgevingen</w:t>
        <w:tab/>
        <w:t>56</w:t>
      </w:r>
    </w:p>
    <w:p>
      <w:pPr>
        <w:pStyle w:val="Inhoudsopgave3"/>
        <w:tabs>
          <w:tab w:val="left" w:pos="0" w:leader="none"/>
          <w:tab w:val="right" w:pos="9004" w:leader="dot"/>
          <w:tab w:val="left" w:pos="9006" w:leader="dot"/>
        </w:tabs>
        <w:rPr/>
      </w:pPr>
      <w:r>
        <w:rPr/>
        <w:t>5.2.2 De structuur van objecten in enkelvoudige kennisgevingberichten</w:t>
        <w:tab/>
        <w:t>56</w:t>
      </w:r>
    </w:p>
    <w:p>
      <w:pPr>
        <w:pStyle w:val="Inhoudsopgave3"/>
        <w:tabs>
          <w:tab w:val="left" w:pos="0" w:leader="none"/>
          <w:tab w:val="right" w:pos="9004" w:leader="dot"/>
          <w:tab w:val="left" w:pos="9006" w:leader="dot"/>
        </w:tabs>
        <w:rPr/>
      </w:pPr>
      <w:r>
        <w:rPr/>
        <w:t>5.2.3 Het attribute verwerkingssoort</w:t>
        <w:tab/>
        <w:t>57</w:t>
      </w:r>
    </w:p>
    <w:p>
      <w:pPr>
        <w:pStyle w:val="Inhoudsopgave3"/>
        <w:tabs>
          <w:tab w:val="left" w:pos="0" w:leader="none"/>
          <w:tab w:val="right" w:pos="9004" w:leader="dot"/>
          <w:tab w:val="left" w:pos="9006" w:leader="dot"/>
        </w:tabs>
        <w:rPr/>
      </w:pPr>
      <w:r>
        <w:rPr/>
        <w:t>5.2.4 Het vullen van de &lt;object&gt; elementen</w:t>
        <w:tab/>
        <w:t>57</w:t>
      </w:r>
    </w:p>
    <w:p>
      <w:pPr>
        <w:pStyle w:val="Inhoudsopgave3"/>
        <w:tabs>
          <w:tab w:val="left" w:pos="0" w:leader="none"/>
          <w:tab w:val="right" w:pos="9004" w:leader="dot"/>
          <w:tab w:val="left" w:pos="9006" w:leader="dot"/>
        </w:tabs>
        <w:rPr/>
      </w:pPr>
      <w:r>
        <w:rPr/>
        <w:t>5.2.5 Het vullen van de &lt;object&gt; elementen in een topfundamenteel</w:t>
        <w:tab/>
        <w:t>59</w:t>
      </w:r>
    </w:p>
    <w:p>
      <w:pPr>
        <w:pStyle w:val="Inhoudsopgave3"/>
        <w:tabs>
          <w:tab w:val="left" w:pos="0" w:leader="none"/>
          <w:tab w:val="right" w:pos="9004" w:leader="dot"/>
          <w:tab w:val="left" w:pos="9006" w:leader="dot"/>
        </w:tabs>
        <w:rPr/>
      </w:pPr>
      <w:r>
        <w:rPr/>
        <w:t>5.2.6 Het vullen van relatie-entiteiten en gerelateerde entiteiten</w:t>
        <w:tab/>
        <w:t>63</w:t>
      </w:r>
    </w:p>
    <w:p>
      <w:pPr>
        <w:pStyle w:val="Inhoudsopgave3"/>
        <w:tabs>
          <w:tab w:val="left" w:pos="0" w:leader="none"/>
          <w:tab w:val="right" w:pos="9004" w:leader="dot"/>
          <w:tab w:val="left" w:pos="9006" w:leader="dot"/>
        </w:tabs>
        <w:rPr/>
      </w:pPr>
      <w:r>
        <w:rPr/>
        <w:t>5.2.7 Toevoegen/wijzigen gerelateerde entiteit</w:t>
        <w:tab/>
        <w:t>67</w:t>
      </w:r>
    </w:p>
    <w:p>
      <w:pPr>
        <w:pStyle w:val="Inhoudsopgave3"/>
        <w:tabs>
          <w:tab w:val="left" w:pos="0" w:leader="none"/>
          <w:tab w:val="right" w:pos="9004" w:leader="dot"/>
          <w:tab w:val="left" w:pos="9006" w:leader="dot"/>
        </w:tabs>
        <w:rPr/>
      </w:pPr>
      <w:r>
        <w:rPr/>
        <w:t>5.2.8 Respons en foutafhandeling</w:t>
        <w:tab/>
        <w:t>68</w:t>
      </w:r>
    </w:p>
    <w:p>
      <w:pPr>
        <w:pStyle w:val="Inhoudsopgave3"/>
        <w:tabs>
          <w:tab w:val="left" w:pos="0" w:leader="none"/>
          <w:tab w:val="right" w:pos="9004" w:leader="dot"/>
          <w:tab w:val="left" w:pos="9006" w:leader="dot"/>
        </w:tabs>
        <w:rPr/>
      </w:pPr>
      <w:r>
        <w:rPr/>
        <w:t>5.2.9 Voorbeeld voor het omgaan met inOnderzoek</w:t>
        <w:tab/>
        <w:t>69</w:t>
      </w:r>
    </w:p>
    <w:p>
      <w:pPr>
        <w:pStyle w:val="Inhoudsopgave2"/>
        <w:tabs>
          <w:tab w:val="left" w:pos="0" w:leader="none"/>
          <w:tab w:val="right" w:pos="9204" w:leader="dot"/>
          <w:tab w:val="left" w:pos="9206" w:leader="dot"/>
        </w:tabs>
        <w:rPr/>
      </w:pPr>
      <w:r>
        <w:rPr/>
        <w:t>5.3 Regels voor samengestelde kennisgevingberichten</w:t>
        <w:tab/>
        <w:t>70</w:t>
      </w:r>
    </w:p>
    <w:p>
      <w:pPr>
        <w:pStyle w:val="Inhoudsopgave2"/>
        <w:tabs>
          <w:tab w:val="left" w:pos="0" w:leader="none"/>
          <w:tab w:val="right" w:pos="9204" w:leader="dot"/>
          <w:tab w:val="left" w:pos="9206" w:leader="dot"/>
        </w:tabs>
        <w:rPr/>
      </w:pPr>
      <w:r>
        <w:rPr/>
        <w:t>5.4 Regels voor berichten ten behoeve van synchronisatie</w:t>
        <w:tab/>
        <w:t>70</w:t>
      </w:r>
    </w:p>
    <w:p>
      <w:pPr>
        <w:pStyle w:val="Inhoudsopgave3"/>
        <w:tabs>
          <w:tab w:val="left" w:pos="0" w:leader="none"/>
          <w:tab w:val="right" w:pos="9004" w:leader="dot"/>
          <w:tab w:val="left" w:pos="9006" w:leader="dot"/>
        </w:tabs>
        <w:rPr/>
      </w:pPr>
      <w:r>
        <w:rPr/>
        <w:t>5.4.1 Het attribute StUF:sleutelSynchronisatie</w:t>
        <w:tab/>
        <w:t>71</w:t>
      </w:r>
    </w:p>
    <w:p>
      <w:pPr>
        <w:pStyle w:val="Inhoudsopgave3"/>
        <w:tabs>
          <w:tab w:val="left" w:pos="0" w:leader="none"/>
          <w:tab w:val="right" w:pos="9004" w:leader="dot"/>
          <w:tab w:val="left" w:pos="9006" w:leader="dot"/>
        </w:tabs>
        <w:rPr/>
      </w:pPr>
      <w:r>
        <w:rPr/>
        <w:t>5.4.2 Synchronisatiebericht actueel</w:t>
        <w:tab/>
        <w:t>72</w:t>
      </w:r>
    </w:p>
    <w:p>
      <w:pPr>
        <w:pStyle w:val="Inhoudsopgave3"/>
        <w:tabs>
          <w:tab w:val="left" w:pos="0" w:leader="none"/>
          <w:tab w:val="right" w:pos="9004" w:leader="dot"/>
          <w:tab w:val="left" w:pos="9006" w:leader="dot"/>
        </w:tabs>
        <w:rPr/>
      </w:pPr>
      <w:r>
        <w:rPr/>
        <w:t>5.4.3 Wijzigingen en correcties in een Sh01/02-bericht</w:t>
        <w:tab/>
        <w:t>73</w:t>
      </w:r>
    </w:p>
    <w:p>
      <w:pPr>
        <w:pStyle w:val="Inhoudsopgave3"/>
        <w:tabs>
          <w:tab w:val="left" w:pos="0" w:leader="none"/>
          <w:tab w:val="right" w:pos="9004" w:leader="dot"/>
          <w:tab w:val="left" w:pos="9006" w:leader="dot"/>
        </w:tabs>
        <w:rPr/>
      </w:pPr>
      <w:r>
        <w:rPr/>
        <w:t>5.4.4 Synchronisatiebericht historisch</w:t>
        <w:tab/>
        <w:t>76</w:t>
      </w:r>
    </w:p>
    <w:p>
      <w:pPr>
        <w:pStyle w:val="Inhoudsopgave3"/>
        <w:tabs>
          <w:tab w:val="left" w:pos="0" w:leader="none"/>
          <w:tab w:val="right" w:pos="9004" w:leader="dot"/>
          <w:tab w:val="left" w:pos="9006" w:leader="dot"/>
        </w:tabs>
        <w:rPr/>
      </w:pPr>
      <w:r>
        <w:rPr/>
        <w:t>5.4.5 Vraag-om-synchronisatie bericht</w:t>
        <w:tab/>
        <w:t>85</w:t>
      </w:r>
    </w:p>
    <w:p>
      <w:pPr>
        <w:pStyle w:val="Inhoudsopgave3"/>
        <w:tabs>
          <w:tab w:val="left" w:pos="0" w:leader="none"/>
          <w:tab w:val="right" w:pos="9004" w:leader="dot"/>
          <w:tab w:val="left" w:pos="9006" w:leader="dot"/>
        </w:tabs>
        <w:rPr/>
      </w:pPr>
      <w:r>
        <w:rPr/>
        <w:t>5.4.6 Respons en foutafhandeling</w:t>
        <w:tab/>
        <w:t>85</w:t>
      </w:r>
    </w:p>
    <w:p>
      <w:pPr>
        <w:pStyle w:val="Inhoudsopgave1"/>
        <w:tabs>
          <w:tab w:val="left" w:pos="0" w:leader="none"/>
          <w:tab w:val="right" w:pos="9404" w:leader="dot"/>
          <w:tab w:val="left" w:pos="9406" w:leader="dot"/>
        </w:tabs>
        <w:rPr/>
      </w:pPr>
      <w:r>
        <w:rPr/>
        <w:t>6. Vraag- en antwoordberichten</w:t>
        <w:tab/>
        <w:t>87</w:t>
      </w:r>
    </w:p>
    <w:p>
      <w:pPr>
        <w:pStyle w:val="Inhoudsopgave2"/>
        <w:tabs>
          <w:tab w:val="left" w:pos="0" w:leader="none"/>
          <w:tab w:val="right" w:pos="9204" w:leader="dot"/>
          <w:tab w:val="left" w:pos="9206" w:leader="dot"/>
        </w:tabs>
        <w:rPr/>
      </w:pPr>
      <w:r>
        <w:rPr/>
        <w:t>6.1 Sturing van de verwerking van vraagberichten</w:t>
        <w:tab/>
        <w:t>87</w:t>
      </w:r>
    </w:p>
    <w:p>
      <w:pPr>
        <w:pStyle w:val="Inhoudsopgave2"/>
        <w:tabs>
          <w:tab w:val="left" w:pos="0" w:leader="none"/>
          <w:tab w:val="right" w:pos="9204" w:leader="dot"/>
          <w:tab w:val="left" w:pos="9206" w:leader="dot"/>
        </w:tabs>
        <w:rPr/>
      </w:pPr>
      <w:r>
        <w:rPr/>
        <w:t>6.2 Sturing van de verwerking van antwoordberichten</w:t>
        <w:tab/>
        <w:t>90</w:t>
      </w:r>
    </w:p>
    <w:p>
      <w:pPr>
        <w:pStyle w:val="Inhoudsopgave2"/>
        <w:tabs>
          <w:tab w:val="left" w:pos="0" w:leader="none"/>
          <w:tab w:val="right" w:pos="9204" w:leader="dot"/>
          <w:tab w:val="left" w:pos="9206" w:leader="dot"/>
        </w:tabs>
        <w:rPr/>
      </w:pPr>
      <w:r>
        <w:rPr/>
        <w:t>6.3 Regels voor vraagberichten</w:t>
        <w:tab/>
        <w:t>93</w:t>
      </w:r>
    </w:p>
    <w:p>
      <w:pPr>
        <w:pStyle w:val="Inhoudsopgave3"/>
        <w:tabs>
          <w:tab w:val="left" w:pos="0" w:leader="none"/>
          <w:tab w:val="right" w:pos="9004" w:leader="dot"/>
          <w:tab w:val="left" w:pos="9006" w:leader="dot"/>
        </w:tabs>
        <w:rPr/>
      </w:pPr>
      <w:r>
        <w:rPr/>
        <w:t>6.3.1 Het specificeren van selectiecriteria</w:t>
        <w:tab/>
        <w:t>93</w:t>
      </w:r>
    </w:p>
    <w:p>
      <w:pPr>
        <w:pStyle w:val="Inhoudsopgave3"/>
        <w:tabs>
          <w:tab w:val="left" w:pos="0" w:leader="none"/>
          <w:tab w:val="right" w:pos="9004" w:leader="dot"/>
          <w:tab w:val="left" w:pos="9006" w:leader="dot"/>
        </w:tabs>
        <w:rPr/>
      </w:pPr>
      <w:r>
        <w:rPr/>
        <w:t>6.3.2 Het bevragen op sleutel</w:t>
        <w:tab/>
        <w:t>95</w:t>
      </w:r>
    </w:p>
    <w:p>
      <w:pPr>
        <w:pStyle w:val="Inhoudsopgave3"/>
        <w:tabs>
          <w:tab w:val="left" w:pos="0" w:leader="none"/>
          <w:tab w:val="right" w:pos="9004" w:leader="dot"/>
          <w:tab w:val="left" w:pos="9006" w:leader="dot"/>
        </w:tabs>
        <w:rPr/>
      </w:pPr>
      <w:r>
        <w:rPr/>
        <w:t>6.3.3 Het specificeren van de gevraagde gegevens</w:t>
        <w:tab/>
        <w:t>96</w:t>
      </w:r>
    </w:p>
    <w:p>
      <w:pPr>
        <w:pStyle w:val="Inhoudsopgave3"/>
        <w:tabs>
          <w:tab w:val="left" w:pos="0" w:leader="none"/>
          <w:tab w:val="right" w:pos="9004" w:leader="dot"/>
          <w:tab w:val="left" w:pos="9006" w:leader="dot"/>
        </w:tabs>
        <w:rPr/>
      </w:pPr>
      <w:r>
        <w:rPr/>
        <w:t>6.3.4 Het stellen van een vervolgvraag</w:t>
        <w:tab/>
        <w:t>98</w:t>
      </w:r>
    </w:p>
    <w:p>
      <w:pPr>
        <w:pStyle w:val="Inhoudsopgave3"/>
        <w:tabs>
          <w:tab w:val="left" w:pos="0" w:leader="none"/>
          <w:tab w:val="right" w:pos="9004" w:leader="dot"/>
          <w:tab w:val="left" w:pos="9006" w:leader="dot"/>
        </w:tabs>
        <w:rPr/>
      </w:pPr>
      <w:r>
        <w:rPr/>
        <w:t>6.3.5 Voorbeeld van een vraagbericht voor een superentiteittype</w:t>
        <w:tab/>
        <w:t>98</w:t>
      </w:r>
    </w:p>
    <w:p>
      <w:pPr>
        <w:pStyle w:val="Inhoudsopgave2"/>
        <w:tabs>
          <w:tab w:val="left" w:pos="0" w:leader="none"/>
          <w:tab w:val="right" w:pos="9204" w:leader="dot"/>
          <w:tab w:val="left" w:pos="9206" w:leader="dot"/>
        </w:tabs>
        <w:rPr/>
      </w:pPr>
      <w:r>
        <w:rPr/>
        <w:t>6.4 Regels voor antwoordberichten</w:t>
        <w:tab/>
        <w:t>99</w:t>
      </w:r>
    </w:p>
    <w:p>
      <w:pPr>
        <w:pStyle w:val="Inhoudsopgave3"/>
        <w:tabs>
          <w:tab w:val="left" w:pos="0" w:leader="none"/>
          <w:tab w:val="right" w:pos="9004" w:leader="dot"/>
          <w:tab w:val="left" w:pos="9006" w:leader="dot"/>
        </w:tabs>
        <w:rPr/>
      </w:pPr>
      <w:r>
        <w:rPr/>
        <w:t>6.4.1 Het opnemen van objecten in een antwoordbericht</w:t>
        <w:tab/>
        <w:t>100</w:t>
      </w:r>
    </w:p>
    <w:p>
      <w:pPr>
        <w:pStyle w:val="Inhoudsopgave3"/>
        <w:tabs>
          <w:tab w:val="left" w:pos="0" w:leader="none"/>
          <w:tab w:val="right" w:pos="9004" w:leader="dot"/>
          <w:tab w:val="left" w:pos="9006" w:leader="dot"/>
        </w:tabs>
        <w:rPr/>
      </w:pPr>
      <w:r>
        <w:rPr/>
        <w:t>6.4.2 Het vullen van objecten in een antwoordbericht</w:t>
        <w:tab/>
        <w:t>101</w:t>
      </w:r>
    </w:p>
    <w:p>
      <w:pPr>
        <w:pStyle w:val="Inhoudsopgave3"/>
        <w:tabs>
          <w:tab w:val="left" w:pos="0" w:leader="none"/>
          <w:tab w:val="right" w:pos="9004" w:leader="dot"/>
          <w:tab w:val="left" w:pos="9006" w:leader="dot"/>
        </w:tabs>
        <w:rPr/>
      </w:pPr>
      <w:r>
        <w:rPr/>
        <w:t>6.4.3 La01- en La02-antwoordberichten: actuele gegevens</w:t>
        <w:tab/>
        <w:t>102</w:t>
      </w:r>
    </w:p>
    <w:p>
      <w:pPr>
        <w:pStyle w:val="Inhoudsopgave3"/>
        <w:tabs>
          <w:tab w:val="left" w:pos="0" w:leader="none"/>
          <w:tab w:val="right" w:pos="9004" w:leader="dot"/>
          <w:tab w:val="left" w:pos="9006" w:leader="dot"/>
        </w:tabs>
        <w:rPr/>
      </w:pPr>
      <w:r>
        <w:rPr/>
        <w:t>6.4.4 Voorbeeld van een antwoordbericht voor een superentiteittype</w:t>
        <w:tab/>
        <w:t>103</w:t>
      </w:r>
    </w:p>
    <w:p>
      <w:pPr>
        <w:pStyle w:val="Inhoudsopgave3"/>
        <w:tabs>
          <w:tab w:val="left" w:pos="0" w:leader="none"/>
          <w:tab w:val="right" w:pos="9004" w:leader="dot"/>
          <w:tab w:val="left" w:pos="9006" w:leader="dot"/>
        </w:tabs>
        <w:rPr/>
      </w:pPr>
      <w:r>
        <w:rPr/>
        <w:t>6.4.5 La03- t/m La06-antwoordberichten: bevragen op peiltijdstipMaterieel en peiltijdstipFormeel</w:t>
        <w:tab/>
        <w:t>103</w:t>
      </w:r>
    </w:p>
    <w:p>
      <w:pPr>
        <w:pStyle w:val="Inhoudsopgave3"/>
        <w:tabs>
          <w:tab w:val="left" w:pos="0" w:leader="none"/>
          <w:tab w:val="right" w:pos="9004" w:leader="dot"/>
          <w:tab w:val="left" w:pos="9006" w:leader="dot"/>
        </w:tabs>
        <w:rPr/>
      </w:pPr>
      <w:r>
        <w:rPr/>
        <w:t>6.4.6 La07- t/m La10-antwoordberichten met historie</w:t>
        <w:tab/>
        <w:t>106</w:t>
      </w:r>
    </w:p>
    <w:p>
      <w:pPr>
        <w:pStyle w:val="Inhoudsopgave3"/>
        <w:tabs>
          <w:tab w:val="left" w:pos="0" w:leader="none"/>
          <w:tab w:val="right" w:pos="9004" w:leader="dot"/>
          <w:tab w:val="left" w:pos="9006" w:leader="dot"/>
        </w:tabs>
        <w:rPr/>
      </w:pPr>
      <w:r>
        <w:rPr/>
        <w:t>6.4.7 Het opnemen van metagegevens in La07- t/m La14-berichten</w:t>
        <w:tab/>
        <w:t>115</w:t>
      </w:r>
    </w:p>
    <w:p>
      <w:pPr>
        <w:pStyle w:val="Inhoudsopgave3"/>
        <w:tabs>
          <w:tab w:val="left" w:pos="0" w:leader="none"/>
          <w:tab w:val="right" w:pos="9004" w:leader="dot"/>
          <w:tab w:val="left" w:pos="9006" w:leader="dot"/>
        </w:tabs>
        <w:rPr/>
      </w:pPr>
      <w:r>
        <w:rPr/>
        <w:t>6.4.8 La011- t/m La14-antwoordberichten met historie</w:t>
        <w:tab/>
        <w:t>118</w:t>
      </w:r>
    </w:p>
    <w:p>
      <w:pPr>
        <w:pStyle w:val="Inhoudsopgave3"/>
        <w:tabs>
          <w:tab w:val="left" w:pos="0" w:leader="none"/>
          <w:tab w:val="right" w:pos="9004" w:leader="dot"/>
          <w:tab w:val="left" w:pos="9006" w:leader="dot"/>
        </w:tabs>
        <w:rPr/>
      </w:pPr>
      <w:r>
        <w:rPr/>
        <w:t>6.4.9 Foutafhandeling</w:t>
        <w:tab/>
        <w:t>120</w:t>
      </w:r>
    </w:p>
    <w:p>
      <w:pPr>
        <w:pStyle w:val="Inhoudsopgave1"/>
        <w:tabs>
          <w:tab w:val="left" w:pos="0" w:leader="none"/>
          <w:tab w:val="right" w:pos="9404" w:leader="dot"/>
          <w:tab w:val="left" w:pos="9406" w:leader="dot"/>
        </w:tabs>
        <w:rPr/>
      </w:pPr>
      <w:r>
        <w:rPr/>
        <w:t>7. Vrije berichten</w:t>
        <w:tab/>
        <w:t>122</w:t>
      </w:r>
    </w:p>
    <w:p>
      <w:pPr>
        <w:pStyle w:val="Inhoudsopgave2"/>
        <w:tabs>
          <w:tab w:val="left" w:pos="0" w:leader="none"/>
          <w:tab w:val="right" w:pos="9204" w:leader="dot"/>
          <w:tab w:val="left" w:pos="9206" w:leader="dot"/>
        </w:tabs>
        <w:rPr/>
      </w:pPr>
      <w:r>
        <w:rPr/>
        <w:t>7.1 Interactiepatronen en berichtcodes</w:t>
        <w:tab/>
        <w:t>122</w:t>
      </w:r>
    </w:p>
    <w:p>
      <w:pPr>
        <w:pStyle w:val="Inhoudsopgave2"/>
        <w:tabs>
          <w:tab w:val="left" w:pos="0" w:leader="none"/>
          <w:tab w:val="right" w:pos="9204" w:leader="dot"/>
          <w:tab w:val="left" w:pos="9206" w:leader="dot"/>
        </w:tabs>
        <w:rPr/>
      </w:pPr>
      <w:r>
        <w:rPr/>
        <w:t>7.2 De structuur en semantiek van het vrije bericht</w:t>
        <w:tab/>
        <w:t>122</w:t>
      </w:r>
    </w:p>
    <w:p>
      <w:pPr>
        <w:pStyle w:val="Inhoudsopgave3"/>
        <w:tabs>
          <w:tab w:val="left" w:pos="0" w:leader="none"/>
          <w:tab w:val="right" w:pos="9004" w:leader="dot"/>
          <w:tab w:val="left" w:pos="9006" w:leader="dot"/>
        </w:tabs>
        <w:rPr/>
      </w:pPr>
      <w:r>
        <w:rPr/>
        <w:t>7.2.1 Het opnemen van losse gegevens en meldingen</w:t>
        <w:tab/>
        <w:t>123</w:t>
      </w:r>
    </w:p>
    <w:p>
      <w:pPr>
        <w:pStyle w:val="Inhoudsopgave3"/>
        <w:tabs>
          <w:tab w:val="left" w:pos="0" w:leader="none"/>
          <w:tab w:val="right" w:pos="9004" w:leader="dot"/>
          <w:tab w:val="left" w:pos="9006" w:leader="dot"/>
        </w:tabs>
        <w:rPr/>
      </w:pPr>
      <w:r>
        <w:rPr/>
        <w:t>7.2.2 Elementen voor een entiteittype uit het sectormodel</w:t>
        <w:tab/>
        <w:t>123</w:t>
      </w:r>
    </w:p>
    <w:p>
      <w:pPr>
        <w:pStyle w:val="Inhoudsopgave3"/>
        <w:tabs>
          <w:tab w:val="left" w:pos="0" w:leader="none"/>
          <w:tab w:val="right" w:pos="9004" w:leader="dot"/>
          <w:tab w:val="left" w:pos="9006" w:leader="dot"/>
        </w:tabs>
        <w:rPr/>
      </w:pPr>
      <w:r>
        <w:rPr/>
        <w:t>7.2.3 Het wijzigen van objecten</w:t>
        <w:tab/>
        <w:t>124</w:t>
      </w:r>
    </w:p>
    <w:p>
      <w:pPr>
        <w:pStyle w:val="Inhoudsopgave3"/>
        <w:tabs>
          <w:tab w:val="left" w:pos="0" w:leader="none"/>
          <w:tab w:val="right" w:pos="9004" w:leader="dot"/>
          <w:tab w:val="left" w:pos="9006" w:leader="dot"/>
        </w:tabs>
        <w:rPr/>
      </w:pPr>
      <w:r>
        <w:rPr/>
        <w:t>7.2.4 Het opvragen/selecteren van objecten</w:t>
        <w:tab/>
        <w:t>124</w:t>
      </w:r>
    </w:p>
    <w:p>
      <w:pPr>
        <w:pStyle w:val="Inhoudsopgave3"/>
        <w:tabs>
          <w:tab w:val="left" w:pos="0" w:leader="none"/>
          <w:tab w:val="right" w:pos="9004" w:leader="dot"/>
          <w:tab w:val="left" w:pos="9006" w:leader="dot"/>
        </w:tabs>
        <w:rPr/>
      </w:pPr>
      <w:r>
        <w:rPr/>
        <w:t>7.2.5 Zaakinformatie</w:t>
        <w:tab/>
        <w:t>125</w:t>
      </w:r>
    </w:p>
    <w:p>
      <w:pPr>
        <w:pStyle w:val="Inhoudsopgave1"/>
        <w:tabs>
          <w:tab w:val="left" w:pos="0" w:leader="none"/>
          <w:tab w:val="right" w:pos="9404" w:leader="dot"/>
          <w:tab w:val="left" w:pos="9406" w:leader="dot"/>
        </w:tabs>
        <w:rPr/>
      </w:pPr>
      <w:r>
        <w:rPr/>
        <w:t xml:space="preserve"> </w:t>
      </w:r>
      <w:r>
        <w:rPr/>
        <w:t>Sequentiediagrammen voor StUF-berichten</w:t>
        <w:tab/>
        <w:t>126</w:t>
      </w:r>
    </w:p>
    <w:p>
      <w:pPr>
        <w:pStyle w:val="Inhoudsopgave2"/>
        <w:tabs>
          <w:tab w:val="left" w:pos="0" w:leader="none"/>
          <w:tab w:val="right" w:pos="9204" w:leader="dot"/>
          <w:tab w:val="left" w:pos="9206" w:leader="dot"/>
        </w:tabs>
        <w:rPr/>
      </w:pPr>
      <w:r>
        <w:rPr/>
        <w:t xml:space="preserve"> </w:t>
      </w:r>
      <w:r>
        <w:rPr/>
        <w:t>Asynchrone verwerking zonder functionele respons</w:t>
        <w:tab/>
        <w:t>126</w:t>
      </w:r>
    </w:p>
    <w:p>
      <w:pPr>
        <w:pStyle w:val="Inhoudsopgave2"/>
        <w:tabs>
          <w:tab w:val="left" w:pos="0" w:leader="none"/>
          <w:tab w:val="right" w:pos="9204" w:leader="dot"/>
          <w:tab w:val="left" w:pos="9206" w:leader="dot"/>
        </w:tabs>
        <w:rPr/>
      </w:pPr>
      <w:r>
        <w:rPr/>
        <w:t xml:space="preserve"> </w:t>
      </w:r>
      <w:r>
        <w:rPr/>
        <w:t>Asynchrone verwerking met functionele respons</w:t>
        <w:tab/>
        <w:t>128</w:t>
      </w:r>
    </w:p>
    <w:p>
      <w:pPr>
        <w:pStyle w:val="Inhoudsopgave2"/>
        <w:tabs>
          <w:tab w:val="left" w:pos="0" w:leader="none"/>
          <w:tab w:val="right" w:pos="9204" w:leader="dot"/>
          <w:tab w:val="left" w:pos="9206" w:leader="dot"/>
        </w:tabs>
        <w:rPr/>
      </w:pPr>
      <w:r>
        <w:rPr/>
        <w:t xml:space="preserve"> </w:t>
      </w:r>
      <w:r>
        <w:rPr/>
        <w:t>Synchrone verwerking</w:t>
        <w:tab/>
        <w:t>129</w:t>
      </w:r>
    </w:p>
    <w:p>
      <w:pPr>
        <w:pStyle w:val="Inhoudsopgave1"/>
        <w:tabs>
          <w:tab w:val="left" w:pos="0" w:leader="none"/>
          <w:tab w:val="right" w:pos="9404" w:leader="dot"/>
          <w:tab w:val="left" w:pos="9406" w:leader="dot"/>
        </w:tabs>
        <w:rPr/>
      </w:pPr>
      <w:r>
        <w:rPr/>
        <w:t xml:space="preserve"> </w:t>
      </w:r>
      <w:r>
        <w:rPr/>
        <w:t>Tabel met mogelijke foutberichten</w:t>
        <w:tab/>
        <w:t>130</w:t>
      </w:r>
    </w:p>
    <w:p>
      <w:pPr>
        <w:pStyle w:val="Inhoudsopgave1"/>
        <w:tabs>
          <w:tab w:val="left" w:pos="0" w:leader="none"/>
          <w:tab w:val="right" w:pos="9404" w:leader="dot"/>
          <w:tab w:val="left" w:pos="9406" w:leader="dot"/>
        </w:tabs>
        <w:rPr/>
      </w:pPr>
      <w:r>
        <w:rPr/>
        <w:t xml:space="preserve"> </w:t>
      </w:r>
      <w:r>
        <w:rPr/>
        <w:t>Referenties</w:t>
        <w:tab/>
        <w:t>133</w:t>
      </w:r>
    </w:p>
    <w:p>
      <w:pPr>
        <w:pStyle w:val="Inhoudsopgave1"/>
        <w:tabs>
          <w:tab w:val="left" w:pos="0" w:leader="none"/>
          <w:tab w:val="right" w:pos="9404" w:leader="dot"/>
          <w:tab w:val="left" w:pos="9406" w:leader="dot"/>
        </w:tabs>
        <w:rPr/>
      </w:pPr>
      <w:r>
        <w:rPr/>
        <w:t xml:space="preserve"> </w:t>
      </w:r>
      <w:r>
        <w:rPr/>
        <w:t>Begrippenlijst</w:t>
        <w:tab/>
        <w:t>134</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9"/>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9"/>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9"/>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7.2.5</w:t>
      </w:r>
      <w:r>
        <w:fldChar w:fldCharType="end"/>
      </w:r>
      <w:r>
        <w:rPr/>
        <w:t>.</w:t>
      </w:r>
    </w:p>
    <w:p>
      <w:pPr>
        <w:pStyle w:val="Normal"/>
        <w:widowControl/>
        <w:numPr>
          <w:ilvl w:val="0"/>
          <w:numId w:val="69"/>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9"/>
        </w:numPr>
        <w:tabs>
          <w:tab w:val="left" w:pos="-720" w:leader="none"/>
          <w:tab w:val="left" w:pos="400" w:leader="none"/>
          <w:tab w:val="right" w:pos="9406" w:leader="dot"/>
        </w:tabs>
        <w:rPr/>
      </w:pPr>
      <w:r>
        <w:rPr/>
        <w:t>RFC0145: Verwijderen attributes aantalVoorkomens en aardAantal</w:t>
        <w:br/>
        <w:t>Deze attributes zijn verwijderd in stuf0302.xsd.</w:t>
      </w:r>
      <w:ins w:id="0" w:author="Onbekende auteur" w:date="2016-10-17T13:15:00Z">
        <w:r>
          <w:rPr/>
          <w:t xml:space="preserve"> </w:t>
        </w:r>
      </w:ins>
      <w:ins w:id="1" w:author="Onbekende auteur" w:date="2016-10-17T13:15:00Z">
        <w:r>
          <w:rPr/>
          <w:t>In het kader van deze wijziging zijn ook de attributeGroups StUF:relatie en StUF:relatieZonderSleutels verwijderd in stuf0302.xsd, omdat er geen verschil meer is tussen de attributes van een fundamenteel en een relatie.</w:t>
        </w:r>
      </w:ins>
    </w:p>
    <w:p>
      <w:pPr>
        <w:pStyle w:val="Normal"/>
        <w:widowControl/>
        <w:numPr>
          <w:ilvl w:val="0"/>
          <w:numId w:val="69"/>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3.2.5</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De elementen eindRelatie en eindObject binnen tijdvakRelatie en tijdvakObject zijn verplicht gemaakt, omdat het niet aanwezig zijn van deze elementen wil zeggen dat de waarde onbekend.</w:t>
      </w:r>
    </w:p>
    <w:p>
      <w:pPr>
        <w:pStyle w:val="Normal"/>
        <w:widowControl/>
        <w:numPr>
          <w:ilvl w:val="0"/>
          <w:numId w:val="69"/>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9"/>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9"/>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9"/>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9"/>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r>
      <w:ins w:id="2" w:author="Onbekende auteur" w:date="2016-10-17T13:16:00Z">
        <w:r>
          <w:rPr/>
          <w:br/>
        </w:r>
      </w:ins>
      <w:ins w:id="3" w:author="Onbekende auteur" w:date="2016-10-17T13:16:00Z">
        <w:r>
          <w:rPr/>
          <w:t>In het kader van deze RFC is ook de attributeGroup entiteitZonderSleutels verwijderd in stuf0302.xsd</w:t>
        </w:r>
      </w:ins>
    </w:p>
    <w:p>
      <w:pPr>
        <w:pStyle w:val="Normal"/>
        <w:numPr>
          <w:ilvl w:val="0"/>
          <w:numId w:val="98"/>
        </w:numPr>
        <w:rPr/>
      </w:pPr>
      <w:hyperlink r:id="rId4">
        <w:ins w:id="4" w:author="Onbekende auteur" w:date="2016-10-13T15:23:00Z">
          <w:r>
            <w:rPr>
              <w:rStyle w:val="Internetkoppeling"/>
            </w:rPr>
            <w:t>RFC0155: Toevoegen 'StUF:functie' attribute aan attributegroup</w:t>
          </w:r>
        </w:ins>
      </w:hyperlink>
      <w:hyperlink r:id="rId5">
        <w:ins w:id="5" w:author="Onbekende auteur" w:date="2016-10-13T15:23:00Z">
          <w:r>
            <w:rPr>
              <w:rStyle w:val="Internetkoppeling"/>
            </w:rPr>
            <w:t>s</w:t>
          </w:r>
        </w:ins>
      </w:hyperlink>
      <w:hyperlink r:id="rId6">
        <w:ins w:id="6" w:author="Onbekende auteur" w:date="2016-10-13T15:23:00Z">
          <w:r>
            <w:rPr>
              <w:rStyle w:val="Internetkoppeling"/>
            </w:rPr>
            <w:t xml:space="preserve"> </w:t>
          </w:r>
        </w:ins>
      </w:hyperlink>
      <w:hyperlink r:id="rId7">
        <w:ins w:id="7" w:author="Onbekende auteur" w:date="2016-10-13T15:23:00Z">
          <w:r>
            <w:rPr>
              <w:rStyle w:val="Internetkoppeling"/>
            </w:rPr>
            <w:t>S</w:t>
          </w:r>
        </w:ins>
      </w:hyperlink>
      <w:hyperlink r:id="rId8">
        <w:ins w:id="8" w:author="Onbekende auteur" w:date="2016-10-13T15:23:00Z">
          <w:r>
            <w:rPr>
              <w:rStyle w:val="Internetkoppeling"/>
            </w:rPr>
            <w:t>tUF:entiteit</w:t>
          </w:r>
        </w:ins>
      </w:hyperlink>
      <w:ins w:id="9" w:author="Onbekende auteur" w:date="2016-10-17T13:01:00Z">
        <w:r>
          <w:rPr/>
          <w:t xml:space="preserve"> </w:t>
        </w:r>
      </w:ins>
      <w:ins w:id="10" w:author="Onbekende auteur" w:date="2016-10-17T13:01:00Z">
        <w:r>
          <w:rPr/>
          <w:t xml:space="preserve">en </w:t>
        </w:r>
      </w:ins>
      <w:ins w:id="11" w:author="Onbekende auteur" w:date="2016-10-17T13:00:00Z">
        <w:r>
          <w:rPr/>
          <w:t>StUF:relatie</w:t>
        </w:r>
      </w:ins>
      <w:ins w:id="12" w:author="Onbekende auteur" w:date="2016-10-17T12:55:00Z">
        <w:r>
          <w:rPr/>
          <w:br/>
        </w:r>
      </w:ins>
      <w:ins w:id="13" w:author="Onbekende auteur" w:date="2016-10-17T12:55:00Z">
        <w:r>
          <w:rPr/>
          <w:t>In stuf0302.xsd is aan de attributeGroups entiteit het attribute functie toegevoegd.</w:t>
        </w:r>
      </w:ins>
      <w:ins w:id="14" w:author="Onbekende auteur" w:date="2016-10-17T13:17:00Z">
        <w:r>
          <w:rPr/>
          <w:t xml:space="preserve"> In de standaard zelf zijn geen tekstuele wijzigingen doorgevoerd met uitzondering van enkele tekstuele verbeteringen en een paar wijzigingen naar aanleiding van de RFC’s 0145 en 0453.</w:t>
        </w:r>
      </w:ins>
      <w:r>
        <w:rPr/>
        <w:br/>
        <w:b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7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9">
        <w:r>
          <w:rPr>
            <w:rStyle w:val="Internetkoppeling"/>
          </w:rPr>
          <w:t>http://</w:t>
        </w:r>
      </w:hyperlink>
      <w:hyperlink r:id="rId10">
        <w:r>
          <w:rPr>
            <w:rStyle w:val="Internetkoppeling"/>
          </w:rPr>
          <w:t>www.stufstandaarden.nl</w:t>
        </w:r>
      </w:hyperlink>
      <w:hyperlink r:id="rId11">
        <w:r>
          <w:rPr>
            <w:rStyle w:val="Internetkoppeling"/>
          </w:rPr>
          <w:t>/StUF/StUF030</w:t>
        </w:r>
      </w:hyperlink>
      <w:hyperlink r:id="rId12">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0" w:name="_Ref100041739"/>
      <w:r>
        <w:rPr/>
        <w:t xml:space="preserve">Globale functionaliteit en opzet van </w:t>
      </w:r>
      <w:bookmarkEnd w:id="0"/>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1"/>
        </w:numPr>
        <w:rPr/>
      </w:pPr>
      <w:r>
        <w:rPr/>
        <w:t>het op de hoogte gehouden worden van wijzigingen in gegevens beheerd door andere organisaties of organisatieonderdelen;</w:t>
      </w:r>
    </w:p>
    <w:p>
      <w:pPr>
        <w:pStyle w:val="Normal"/>
        <w:numPr>
          <w:ilvl w:val="0"/>
          <w:numId w:val="71"/>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2"/>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2"/>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3"/>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1" w:name="_Ref100043147"/>
      <w:bookmarkStart w:id="2" w:name="_Ref100987487"/>
      <w:r>
        <w:rPr/>
        <w:t>Relatie tussen berichtinhoud, werkelijkheid</w:t>
      </w:r>
      <w:bookmarkEnd w:id="1"/>
      <w:bookmarkEnd w:id="2"/>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 w:name="__RefHeading__37177203"/>
      <w:bookmarkStart w:id="4" w:name="Ref_VoorbeeldHistorie"/>
      <w:bookmarkStart w:id="5" w:name="Ref_VoorbeeldHistorie"/>
      <w:bookmarkEnd w:id="3"/>
      <w:bookmarkEnd w:id="5"/>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6" w:name="_Ref99175827"/>
      <w:bookmarkEnd w:id="6"/>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mengestelde transactie sowieso atomair verwerkt moeten kunnen worden. Het groeperen van kennisgevingberichten voor verschillende entiteittypen stelt dus geen extra eisen aan de implementaties behalve de onontkoombare eis dat ontvangende systemen de samengestelde kennisgevingberichten als één transactie dienen te behandelen. Hetzelfde geldt voor het groeperen van kennisgevingen met verschillende mutatiesoorten. Binnen een samengesteld kennisgevingbericht mogen daarom atomaire kennisgevingen met verschillende mutatiesoorten voorkomen. Het ligt anders met de overname indicatoren. De overname indicatoren van de atomaire kennisgevingen dienen gelijk te zijn aan de overname indicator van de samengestelde kennisgeving.</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7" w:name="Ref_Contentmodel"/>
      <w:bookmarkStart w:id="8" w:name="Ref_Contentmodel"/>
      <w:bookmarkEnd w:id="8"/>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 w:name="_Ref422022700"/>
      <w:r>
        <w:rPr/>
        <w:t xml:space="preserve">De structuur van </w:t>
      </w:r>
      <w:bookmarkEnd w:id="9"/>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6">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7">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 w:name="__RefHeading___Toc73327_362222095"/>
      <w:bookmarkStart w:id="11" w:name="_Ref521911606"/>
      <w:bookmarkEnd w:id="10"/>
      <w:bookmarkEnd w:id="11"/>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Type entiteit</w:t>
        <w:br/>
      </w:r>
      <w:r>
        <w:rPr/>
        <w:t xml:space="preserve">Het attribute </w:t>
      </w:r>
      <w:r>
        <w:rPr>
          <w:rFonts w:ascii="Courier New" w:hAnsi="Courier New"/>
        </w:rPr>
        <w:t>StUF:entiteittype</w:t>
      </w:r>
      <w:r>
        <w:rPr/>
        <w:t xml:space="preserve"> geeft aan wat het entiteittype is van het object. Dit attribute is verplicht op elk element voor een entiteittype</w:t>
      </w:r>
      <w:del w:id="15" w:author="Onbekende auteur" w:date="2016-10-17T11:58:00Z">
        <w:r>
          <w:rPr/>
          <w:delText xml:space="preserve"> het sectormodel</w:delText>
        </w:r>
      </w:del>
      <w:del w:id="16" w:author="Onbekende auteur" w:date="2016-10-17T11:59:00Z">
        <w:r>
          <w:rPr/>
          <w:delText xml:space="preserve"> uit</w:delText>
        </w:r>
      </w:del>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StUF:sleutelVerzendend</w:t>
      </w:r>
      <w:r>
        <w:rPr/>
        <w:t xml:space="preserve"> bevat de sleutel in het verzendende systeem. Het attribute </w:t>
      </w:r>
      <w:r>
        <w:rPr>
          <w:rFonts w:ascii="Courier New" w:hAnsi="Courier New"/>
        </w:rPr>
        <w:t>StUF:sleutelVerzendend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StUF:sleutelOntvangend</w:t>
      </w:r>
      <w:r>
        <w:rPr/>
        <w:t xml:space="preserve"> bevat de sleutel in het ontvangende systeem. Het attribute </w:t>
      </w:r>
      <w:r>
        <w:rPr>
          <w:rFonts w:ascii="Courier New" w:hAnsi="Courier New"/>
        </w:rPr>
        <w:t>StUF:sleutelOntvangend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StUF:sleutelGegevensbeheer</w:t>
      </w:r>
      <w:r>
        <w:rPr/>
        <w:t xml:space="preserve"> bevat de sleutel van een object in het gegevensbeheersysteem. Deze sleutel zorgt voor een systeemoverschrijdende identificatie van een object. Het attribute </w:t>
      </w:r>
      <w:r>
        <w:rPr>
          <w:rFonts w:ascii="Courier New" w:hAnsi="Courier New"/>
        </w:rPr>
        <w:t>StUF:sleutelGegevensbeheer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StUF:entiteittype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Verplicht</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ins w:id="17" w:author="Onbekende auteur" w:date="2016-10-17T12:02:00Z">
              <w:r>
                <w:rPr>
                  <w:spacing w:val="-2"/>
                </w:rPr>
                <w:t>te</w:t>
              </w:r>
            </w:ins>
            <w:del w:id="18" w:author="Onbekende auteur" w:date="2016-10-17T12:02:00Z">
              <w:r>
                <w:rPr>
                  <w:spacing w:val="-2"/>
                </w:rPr>
                <w:delText>ut</w:delText>
              </w:r>
            </w:del>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ins w:id="19" w:author="Onbekende auteur" w:date="2016-10-17T12:02:00Z">
              <w:r>
                <w:rPr>
                  <w:spacing w:val="-2"/>
                </w:rPr>
                <w:t>te</w:t>
              </w:r>
            </w:ins>
            <w:del w:id="20" w:author="Onbekende auteur" w:date="2016-10-17T12:02:00Z">
              <w:r>
                <w:rPr>
                  <w:spacing w:val="-2"/>
                </w:rPr>
                <w:delText>ut</w:delText>
              </w:r>
            </w:del>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StUF:sleutelGegevensbeheer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ins w:id="21" w:author="Onbekende auteur" w:date="2016-10-17T12:02:00Z">
              <w:r>
                <w:rPr>
                  <w:spacing w:val="-2"/>
                </w:rPr>
                <w:t>te</w:t>
              </w:r>
            </w:ins>
            <w:del w:id="22" w:author="Onbekende auteur" w:date="2016-10-17T12:02:00Z">
              <w:r>
                <w:rPr>
                  <w:spacing w:val="-2"/>
                </w:rPr>
                <w:delText>ut</w:delText>
              </w:r>
            </w:del>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attribute </w:t>
      </w:r>
      <w:r>
        <w:rPr>
          <w:rFonts w:ascii="Courier New" w:hAnsi="Courier New"/>
          <w:spacing w:val="-2"/>
        </w:rPr>
        <w:t>StUF:entiteittype</w:t>
      </w:r>
      <w:r>
        <w:rPr>
          <w:spacing w:val="-2"/>
        </w:rPr>
        <w:t xml:space="preserve"> wordt aangeduid een onderdeel is van het sectormodel met de namespace van het element waarin het attribute </w:t>
      </w:r>
      <w:r>
        <w:rPr>
          <w:rFonts w:ascii="Courier New" w:hAnsi="Courier New"/>
          <w:spacing w:val="-2"/>
        </w:rPr>
        <w:t>StUF:entiteittype</w:t>
      </w:r>
      <w:r>
        <w:rPr>
          <w:spacing w:val="-2"/>
        </w:rPr>
        <w:t xml:space="preserve"> voorkomt, dan kan het 'Type entiteit' worden aangeduid met de waarde gedefinieerd in het sectormodel. Als de namespace van het element waarin het attribute </w:t>
      </w:r>
      <w:r>
        <w:rPr>
          <w:rFonts w:ascii="Courier New" w:hAnsi="Courier New"/>
          <w:spacing w:val="-2"/>
        </w:rPr>
        <w:t>StUF:entiteittype</w:t>
      </w:r>
      <w:r>
        <w:rPr>
          <w:spacing w:val="-2"/>
        </w:rPr>
        <w:t xml:space="preserve"> voorkomt geen sectormodel aanduidt (het is bijvoorbeeld de namespace van een koppelvlak) of als de aan te duiden 'Type entiteit' geen onderdeel is van het sectormodel met de namespace van het element waarin het attribute </w:t>
      </w:r>
      <w:r>
        <w:rPr>
          <w:rFonts w:ascii="Courier New" w:hAnsi="Courier New"/>
          <w:spacing w:val="-2"/>
        </w:rPr>
        <w:t>StUF:entiteittype</w:t>
      </w:r>
      <w:r>
        <w:rPr>
          <w:spacing w:val="-2"/>
        </w:rPr>
        <w:t xml:space="preserve"> voorkomt, dan wordt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ascii="Courier New" w:hAnsi="Courier New"/>
          <w:spacing w:val="-2"/>
        </w:rPr>
        <w:t>StUF:entiteitype</w:t>
      </w:r>
      <w:r>
        <w:rPr>
          <w:spacing w:val="-2"/>
        </w:rPr>
        <w:t xml:space="preserve"> moet voldoen aan de regular expression ([a-zA-Z_][a-zA-Z0-9_.-]*):[a-zA-Z0-9_]{1,30}. 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element waarin het attribute </w:t>
      </w:r>
      <w:r>
        <w:rPr>
          <w:rFonts w:ascii="Courier New" w:hAnsi="Courier New"/>
          <w:spacing w:val="-2"/>
        </w:rPr>
        <w:t>StUF:entiteittype</w:t>
      </w:r>
      <w:r>
        <w:rPr>
          <w:spacing w:val="-2"/>
        </w:rPr>
        <w:t xml:space="preserve"> voorkomt.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Binnen </w:t>
      </w:r>
      <w:r>
        <w:rPr>
          <w:rFonts w:ascii="Courier New" w:hAnsi="Courier New"/>
          <w:spacing w:val="-2"/>
        </w:rPr>
        <w:t>StUF:entiteittype</w:t>
      </w:r>
      <w:r>
        <w:rPr>
          <w:spacing w:val="-2"/>
        </w:rPr>
        <w:t xml:space="preserve"> moet een prefix opgenomen worden:</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gerelateerde, als de gerelateerde een entiteittype is uit een ander sectormodel dan het sectormodel van de relatie.</w:t>
      </w:r>
    </w:p>
    <w:p>
      <w:pPr>
        <w:pStyle w:val="Normal"/>
        <w:widowControl/>
        <w:numPr>
          <w:ilvl w:val="0"/>
          <w:numId w:val="74"/>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element voor een entiteit dat op het hoogste niveau voorkomt in een koppelvlak met een namespace die afwijkt van de namespace van het sectormodel</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opsomming is niet uitputtend bedoeld.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ins w:id="23" w:author="Onbekende auteur" w:date="2016-10-17T13:07:00Z">
        <w:r>
          <w:rPr>
            <w:spacing w:val="-2"/>
          </w:rPr>
          <w:t>s</w:t>
        </w:r>
      </w:ins>
      <w:del w:id="24" w:author="Onbekende auteur" w:date="2016-10-17T13:07:00Z">
        <w:r>
          <w:rPr>
            <w:spacing w:val="-2"/>
          </w:rPr>
          <w:delText>n</w:delText>
        </w:r>
      </w:del>
      <w:r>
        <w:rPr>
          <w:spacing w:val="-2"/>
        </w:rPr>
        <w:t xml:space="preserve"> van een fundamentele entiteit en relatie-entiteit</w:t>
      </w:r>
      <w:del w:id="25" w:author="Onbekende auteur" w:date="2016-10-17T13:04:00Z">
        <w:r>
          <w:rPr>
            <w:spacing w:val="-2"/>
          </w:rPr>
          <w:delText xml:space="preserve"> met en zonder de attributes voor de sleutels</w:delText>
        </w:r>
      </w:del>
      <w:r>
        <w:rPr>
          <w:spacing w:val="-2"/>
        </w:rPr>
        <w:t xml:space="preserve"> gedefinieerd in de attribute group</w:t>
      </w:r>
      <w:del w:id="26" w:author="Onbekende auteur" w:date="2016-10-17T13:06:00Z">
        <w:r>
          <w:rPr>
            <w:spacing w:val="-2"/>
          </w:rPr>
          <w:delText>s</w:delText>
        </w:r>
      </w:del>
      <w:r>
        <w:rPr>
          <w:spacing w:val="-2"/>
        </w:rPr>
        <w:t xml:space="preserve"> </w:t>
      </w:r>
      <w:r>
        <w:rPr>
          <w:rFonts w:ascii="Courier New" w:hAnsi="Courier New"/>
          <w:spacing w:val="-2"/>
        </w:rPr>
        <w:t>StUF:entiteit</w:t>
      </w:r>
      <w:del w:id="27" w:author="Onbekende auteur" w:date="2016-10-17T13:05:00Z">
        <w:r>
          <w:rPr>
            <w:rFonts w:ascii="Courier New" w:hAnsi="Courier New"/>
            <w:spacing w:val="-2"/>
          </w:rPr>
          <w:delText>entiteitZonderSleutels</w:delText>
        </w:r>
      </w:del>
      <w:del w:id="28" w:author="Onbekende auteur" w:date="2016-10-17T13:07:00Z">
        <w:r>
          <w:rPr>
            <w:rFonts w:ascii="Courier New" w:hAnsi="Courier New"/>
            <w:spacing w:val="-2"/>
          </w:rPr>
          <w:delText xml:space="preserve"> en StUF:</w:delText>
        </w:r>
      </w:del>
      <w:r>
        <w:rPr>
          <w:spacing w:val="-2"/>
        </w:rPr>
        <w:t xml:space="preserve"> (inclusief de in de volgende hoofdstukken nog te definiëren attributes). Het attribute </w:t>
      </w:r>
      <w:r>
        <w:rPr>
          <w:rFonts w:ascii="Courier New" w:hAnsi="Courier New"/>
          <w:spacing w:val="-2"/>
        </w:rPr>
        <w:t>StUF:entiteittype</w:t>
      </w:r>
      <w:r>
        <w:rPr>
          <w:spacing w:val="-2"/>
        </w:rPr>
        <w:t xml:space="preserve"> is geen onderdeel van deze groepen, omdat hiervoor altijd een fixed waarde gedefinieerd dient te worden.</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Ref_Objectstructuur"/>
      <w:bookmarkStart w:id="13" w:name="Ref_Objectstructuur"/>
      <w:bookmarkEnd w:id="13"/>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4" w:name="_1058708644"/>
                            <w:bookmarkStart w:id="15" w:name="_1058708644"/>
                            <w:bookmarkEnd w:id="15"/>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6" w:name="_Ref412717651"/>
                            <w:r>
                              <w:rPr/>
                              <w:t xml:space="preserve">Figuur </w:t>
                            </w:r>
                            <w:r>
                              <w:rPr/>
                              <w:fldChar w:fldCharType="begin"/>
                            </w:r>
                            <w:r>
                              <w:instrText> SEQ Figuur \* ARABIC </w:instrText>
                            </w:r>
                            <w:r>
                              <w:fldChar w:fldCharType="separate"/>
                            </w:r>
                            <w:r>
                              <w:t>2</w:t>
                            </w:r>
                            <w:r>
                              <w:fldChar w:fldCharType="end"/>
                            </w:r>
                            <w:bookmarkEnd w:id="16"/>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7" w:name="_1058708644"/>
                      <w:bookmarkStart w:id="18" w:name="_1058708644"/>
                      <w:bookmarkEnd w:id="18"/>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9" w:name="_Ref412717651"/>
                      <w:r>
                        <w:rPr/>
                        <w:t xml:space="preserve">Figuur </w:t>
                      </w:r>
                      <w:r>
                        <w:rPr/>
                        <w:fldChar w:fldCharType="begin"/>
                      </w:r>
                      <w:r>
                        <w:instrText> SEQ Figuur \* ARABIC </w:instrText>
                      </w:r>
                      <w:r>
                        <w:fldChar w:fldCharType="separate"/>
                      </w:r>
                      <w:r>
                        <w:t>2</w:t>
                      </w:r>
                      <w:r>
                        <w:fldChar w:fldCharType="end"/>
                      </w:r>
                      <w:bookmarkEnd w:id="19"/>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&lt;persoon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 StUF:entiteittype=”NPSNPSHUW”&gt;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 StUF:entiteittype=”NPSAOAVBL”&gt;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 StUF:entiteittype=”AOA”&gt;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ascii="Courier New" w:hAnsi="Courier New"/>
        </w:rPr>
        <w:t>StUF:entiteittype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&lt;verblijftOp StUF:entiteittype=”NPSAOA”&gt;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StUF:entiteittype</w:t>
      </w:r>
      <w:r>
        <w:rPr/>
        <w:t xml:space="preserve">: </w:t>
      </w:r>
      <w:r>
        <w:rPr>
          <w:rFonts w:ascii="Courier New" w:hAnsi="Courier New"/>
        </w:rPr>
        <w:t>&lt;gerelateerde StUF:entiteittype=”XXX”&gt;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StUF:entiteittype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StUF:entiteittype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5"/>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5"/>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3.2.4.1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3.2.4.2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0" w:name="__RefHeading__39165_699479391"/>
      <w:bookmarkEnd w:id="20"/>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nillable="true"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&lt;attributeGroup ref="StUF:element"/&gt;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de attributeGroup </w:t>
      </w:r>
      <w:r>
        <w:rPr>
          <w:rFonts w:ascii="Courier New" w:hAnsi="Courier New"/>
          <w:b w:val="false"/>
          <w:bCs w:val="false"/>
          <w:i w:val="false"/>
          <w:iCs w:val="false"/>
          <w:spacing w:val="-2"/>
          <w:u w:val="none"/>
        </w:rPr>
        <w:t>StUF:element</w:t>
      </w:r>
      <w:r>
        <w:rPr>
          <w:b w:val="false"/>
          <w:bCs w:val="false"/>
          <w:i w:val="false"/>
          <w:iCs w:val="false"/>
          <w:spacing w:val="-2"/>
          <w:u w:val="none"/>
        </w:rPr>
        <w:t xml:space="preserve"> is toegevoegd. Een StUF-extraElement mag een datum of tijdstip bevatten. In dat geval worden voor de vulling ervan de voorschriften gevolgd zoals beschreven in paragraaf </w:t>
      </w:r>
      <w:r>
        <w:rPr>
          <w:b w:val="false"/>
          <w:bCs w:val="false"/>
          <w:i w:val="false"/>
          <w:iCs w:val="false"/>
          <w:spacing w:val="-2"/>
          <w:u w:val="none"/>
        </w:rPr>
        <w:fldChar w:fldCharType="begin"/>
      </w:r>
      <w:r>
        <w:instrText> REF __RefHeading___Toc76626_362222095 \r \h </w:instrText>
      </w:r>
      <w:r>
        <w:fldChar w:fldCharType="separate"/>
      </w:r>
      <w:r>
        <w:t>3.2.5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StUF:entiteittype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1" w:name="__RefHeading__22867_227750952"/>
      <w:bookmarkEnd w:id="21"/>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attributeGroup</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StUF:element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2" w:name="__RefHeading___Toc76626_362222095"/>
      <w:bookmarkEnd w:id="22"/>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StUF:noValue zijn ook de complexTypes StUF:Datum-e en StUF:Tijdstip-e gedefinieerd als extensions die het attribute </w:t>
      </w:r>
      <w:r>
        <w:rPr>
          <w:rFonts w:ascii="Courier New" w:hAnsi="Courier New"/>
        </w:rPr>
        <w:t>StUF:noValue</w:t>
      </w:r>
      <w:r>
        <w:rPr/>
        <w:t xml:space="preserve"> toevoegen aan </w:t>
      </w:r>
      <w:r>
        <w:rPr>
          <w:rFonts w:ascii="Courier New" w:hAnsi="Courier New"/>
        </w:rPr>
        <w:t>xs:date</w:t>
      </w:r>
      <w:r>
        <w:rPr/>
        <w:t xml:space="preserve"> en </w:t>
      </w:r>
      <w:r>
        <w:rPr>
          <w:rFonts w:ascii="Courier New" w:hAnsi="Courier New"/>
        </w:rPr>
        <w:t>xs:dateTime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3" w:name="__DdeLink__31562_1131156099"/>
      <w:r>
        <w:rPr>
          <w:rFonts w:ascii="Courier New" w:hAnsi="Courier New"/>
        </w:rPr>
        <w:t>DatumMogelijkOnvolledig</w:t>
      </w:r>
      <w:r>
        <w:rPr/>
        <w:t xml:space="preserve">, </w:t>
      </w:r>
      <w:r>
        <w:rPr>
          <w:rFonts w:ascii="Courier New" w:hAnsi="Courier New"/>
        </w:rPr>
        <w:t>DatumMogelijkOnvolledigType</w:t>
      </w:r>
      <w:bookmarkEnd w:id="23"/>
      <w:r>
        <w:rPr/>
        <w:t xml:space="preserve">, </w:t>
      </w:r>
      <w:r>
        <w:rPr>
          <w:rFonts w:ascii="Courier New" w:hAnsi="Courier New"/>
        </w:rPr>
        <w:t>TijdstipMogelijkOnvolledig</w:t>
      </w:r>
      <w:r>
        <w:rPr/>
        <w:t xml:space="preserve"> en </w:t>
      </w:r>
      <w:r>
        <w:rPr>
          <w:rFonts w:ascii="Courier New" w:hAnsi="Courier New"/>
        </w:rPr>
        <w:t>TijdstipMogelijkOnvolledigType</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4" w:name="__DdeLink__31564_1131156099"/>
      <w:r>
        <w:rPr>
          <w:rFonts w:ascii="Courier New" w:hAnsi="Courier New"/>
        </w:rPr>
        <w:t>DatumMogelijkOnvolledig</w:t>
      </w:r>
      <w:r>
        <w:rPr/>
        <w:t xml:space="preserve"> of </w:t>
      </w:r>
      <w:r>
        <w:rPr>
          <w:rFonts w:ascii="Courier New" w:hAnsi="Courier New"/>
        </w:rPr>
        <w:t>TijdstipMogelijkOnvolledig</w:t>
      </w:r>
      <w:bookmarkEnd w:id="24"/>
      <w:r>
        <w:rPr/>
        <w:t xml:space="preserve"> het attribute StUF:noValue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StUF:noValue=”waardeBestaat”</w:t>
      </w:r>
      <w:r>
        <w:rPr/>
        <w:t>.</w:t>
      </w:r>
    </w:p>
    <w:p>
      <w:pPr>
        <w:pStyle w:val="Normal"/>
        <w:rPr/>
      </w:pPr>
      <w:r>
        <w:rPr/>
      </w:r>
    </w:p>
    <w:p>
      <w:pPr>
        <w:pStyle w:val="Normal"/>
        <w:rPr/>
      </w:pPr>
      <w:r>
        <w:rPr/>
        <w:t xml:space="preserve">De complexTypes </w:t>
      </w:r>
      <w:r>
        <w:rPr>
          <w:rFonts w:ascii="Courier New" w:hAnsi="Courier New"/>
        </w:rPr>
        <w:t>DatumMogelijkOnvolledig</w:t>
      </w:r>
      <w:r>
        <w:rPr/>
        <w:t xml:space="preserve"> of </w:t>
      </w:r>
      <w:r>
        <w:rPr>
          <w:rFonts w:ascii="Courier New" w:hAnsi="Courier New"/>
        </w:rPr>
        <w:t>TijdstipMogelijkOnvolledig</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xs:dateTime</w:t>
      </w:r>
      <w:r>
        <w:rPr/>
        <w:t xml:space="preserve"> gebaseerd type gebruikt worden.</w:t>
      </w:r>
    </w:p>
    <w:p>
      <w:pPr>
        <w:pStyle w:val="Kop2"/>
        <w:numPr>
          <w:ilvl w:val="1"/>
          <w:numId w:val="1"/>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5" w:name="__RefHeading__39682_1264983703"/>
      <w:bookmarkEnd w:id="25"/>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6.4.8</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6" w:name="__DdeLink__32338_1131156099"/>
      <w:r>
        <w:rPr>
          <w:rFonts w:cs="Courier New" w:ascii="Courier New" w:hAnsi="Courier New"/>
        </w:rPr>
        <w:t>TijdstipMogelijkOnvolledig</w:t>
      </w:r>
      <w:bookmarkEnd w:id="26"/>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7" w:name="Ref_MetagegevensAlgemeenMechanisme"/>
      <w:bookmarkStart w:id="28" w:name="Ref_MetagegevensAlgemeenMechanisme"/>
      <w:bookmarkEnd w:id="28"/>
      <w:r>
        <w:rPr>
          <w:spacing w:val="-2"/>
        </w:rPr>
        <w:t>Het algemene mechanisme voor metagegevens</w:t>
      </w:r>
    </w:p>
    <w:p>
      <w:pPr>
        <w:pStyle w:val="Normal"/>
        <w:rPr/>
      </w:pPr>
      <w:r>
        <w:rPr/>
        <w:t xml:space="preserve">Een metagegeven is altijd een al dan niet samengesteld element dat wordt opgenomen binnen een entiteittype. In de StUF-standaard of in een sectormodel wordt de semantiek, syntax en functionaliteit voor een metagegeven gedefinieerd. Een metagegeven heeft één verplicht attribute </w:t>
      </w:r>
      <w:r>
        <w:rPr>
          <w:rFonts w:ascii="Courier New" w:hAnsi="Courier New"/>
        </w:rPr>
        <w:t>metagegeven</w:t>
      </w:r>
      <w:r>
        <w:rPr/>
        <w:t xml:space="preserve"> met als waarde </w:t>
      </w:r>
      <w:r>
        <w:rPr>
          <w:rFonts w:ascii="Courier New" w:hAnsi="Courier New"/>
        </w:rPr>
        <w:t>true</w:t>
      </w:r>
      <w:r>
        <w:rPr/>
        <w:t xml:space="preserve"> en twee niet-verplichte attributes </w:t>
      </w:r>
      <w:r>
        <w:rPr>
          <w:rFonts w:ascii="Courier New" w:hAnsi="Courier New"/>
        </w:rPr>
        <w:t>groepsnaam</w:t>
      </w:r>
      <w:r>
        <w:rPr/>
        <w:t xml:space="preserve"> en </w:t>
      </w:r>
      <w:r>
        <w:rPr>
          <w:rFonts w:ascii="Courier New" w:hAnsi="Courier New"/>
        </w:rPr>
        <w:t>elementnaam</w:t>
      </w:r>
      <w:r>
        <w:rPr/>
        <w:t xml:space="preserve">. Het verplichte attribute </w:t>
      </w:r>
      <w:r>
        <w:rPr>
          <w:rFonts w:ascii="Courier New" w:hAnsi="Courier New"/>
        </w:rPr>
        <w:t>metagegeven</w:t>
      </w:r>
      <w:r>
        <w:rPr/>
        <w:t xml:space="preserve"> geeft aan dat dit element een metagegeven is. De attributes </w:t>
      </w:r>
      <w:r>
        <w:rPr>
          <w:rFonts w:ascii="Courier New" w:hAnsi="Courier New"/>
        </w:rPr>
        <w:t>groepsnaam</w:t>
      </w:r>
      <w:r>
        <w:rPr/>
        <w:t xml:space="preserve"> en </w:t>
      </w:r>
      <w:r>
        <w:rPr>
          <w:rFonts w:ascii="Courier New" w:hAnsi="Courier New"/>
        </w:rPr>
        <w:t>elementnaam</w:t>
      </w:r>
      <w:r>
        <w:rPr/>
        <w:t xml:space="preserve"> zijn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met betrekking tot het entiteittype.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Het attribute </w:t>
      </w:r>
      <w:r>
        <w:rPr>
          <w:rFonts w:ascii="Courier New" w:hAnsi="Courier New"/>
        </w:rPr>
        <w:t>StUF:metagegeven</w:t>
      </w:r>
      <w:r>
        <w:rPr/>
        <w:t xml:space="preserve"> is gedefinieerd als een attribute binnen het StUF-schema [StUFXSD] en dient als reference te worden opgenomen op een metagegeven element. 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speciale elementen voor de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rFonts w:ascii="Courier New" w:hAnsi="Courier New"/>
        </w:rPr>
        <w:t>&lt;metagegeven StUF:metagegeven=”true”&gt;</w:t>
      </w:r>
      <w:r>
        <w:rPr/>
        <w:t xml:space="preserve"> element dat gedefinieerd wordt op hetzelfde niveau als de elementen voor A, B, etc. Voor de attribute </w:t>
      </w:r>
      <w:r>
        <w:rPr>
          <w:rFonts w:ascii="Courier New" w:hAnsi="Courier New"/>
        </w:rPr>
        <w:t>groepsnaam</w:t>
      </w:r>
      <w:r>
        <w:rPr/>
        <w:t xml:space="preserve"> en </w:t>
      </w:r>
      <w:r>
        <w:rPr>
          <w:rFonts w:ascii="Courier New" w:hAnsi="Courier New"/>
        </w:rPr>
        <w:t>elementnaam</w:t>
      </w:r>
      <w:r>
        <w:rPr/>
        <w:t xml:space="preserve"> van het </w:t>
      </w:r>
      <w:r>
        <w:rPr>
          <w:rFonts w:ascii="Courier New" w:hAnsi="Courier New"/>
        </w:rPr>
        <w:t>&lt;metagegeven&gt;</w:t>
      </w:r>
      <w:r>
        <w:rPr/>
        <w:t xml:space="preserve"> 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&lt;metagegeven StUF:metagegeven=”true”&gt;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StUF:metagegeven=”true”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StUF:metagegeven=”true”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StUF:metagegeven=”true”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de waarde </w:t>
      </w:r>
      <w:r>
        <w:rPr>
          <w:rFonts w:cs="Courier New" w:ascii="Courier New" w:hAnsi="Courier New"/>
          <w:spacing w:val="-2"/>
        </w:rPr>
        <w:t>StUF:noValue=”geenWaarde”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 StUF:metagegeven=”true”&gt;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Ref_StatusMetagegevens"/>
      <w:bookmarkStart w:id="30" w:name="Ref_StatusMetagegevens"/>
      <w:bookmarkEnd w:id="30"/>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 StUF:metagegeven=”true”&gt;</w:t>
      </w:r>
      <w:r>
        <w:rPr/>
        <w:t xml:space="preserve"> en </w:t>
      </w:r>
      <w:r>
        <w:rPr>
          <w:rFonts w:ascii="Courier New" w:hAnsi="Courier New"/>
        </w:rPr>
        <w:t>&lt;inBewerking StUF:metagegeven=”true”&gt;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StUF:noValue=”geenWaarde”</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StUF:noValue=”geenWaarde”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StUF:noValue=”geenWaarde”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StUF:noValue=”geenWaarde”</w:t>
      </w:r>
      <w:r>
        <w:rPr/>
        <w:t xml:space="preserve"> wordt aangegeven dat het niet langer in onderzoek is.</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VoorbeeldContentmodelMetagegevens"/>
      <w:bookmarkStart w:id="32" w:name="Ref_VoorbeeldContentmodelMetagegevens"/>
      <w:bookmarkEnd w:id="32"/>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de verplichte attributes </w:t>
      </w:r>
      <w:r>
        <w:rPr>
          <w:rFonts w:ascii="Courier New" w:hAnsi="Courier New"/>
        </w:rPr>
        <w:t>metagegeven</w:t>
      </w:r>
      <w:r>
        <w:rPr/>
        <w:t xml:space="preserve"> en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 nillable="true"/&gt;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het verplichte attribute </w:t>
      </w:r>
      <w:r>
        <w:rPr>
          <w:rFonts w:ascii="Courier New" w:hAnsi="Courier New"/>
        </w:rPr>
        <w:t>metagegeven</w:t>
      </w:r>
      <w:r>
        <w:rPr/>
        <w:t xml:space="preserve"> en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&lt;StatusMetagegevenMetAttributes&gt;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ref="StUF:metagegeven"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ref="StUF:noValue" fixed="geenWaarde"/&gt;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nillable="true"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nillable="true"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ref="StUF:entiteittype"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__RefHeading__31482201"/>
      <w:bookmarkStart w:id="34" w:name="_Ref449417445"/>
      <w:bookmarkEnd w:id="33"/>
      <w:r>
        <w:rPr/>
        <w:t xml:space="preserve">Het opnemen van elementen in </w:t>
      </w:r>
      <w:bookmarkEnd w:id="34"/>
      <w:r>
        <w:rPr/>
        <w:t>een entiteit</w:t>
      </w:r>
    </w:p>
    <w:p>
      <w:pPr>
        <w:pStyle w:val="Normal"/>
        <w:widowControl/>
        <w:rPr/>
      </w:pPr>
      <w:bookmarkStart w:id="35" w:name="_986281541"/>
      <w:r>
        <w:rPr>
          <w:spacing w:val="-2"/>
        </w:rPr>
        <w:t xml:space="preserve">Er zijn redenen waarom van een element niet altijd met een geldige waarde in een bericht kan worden opgenomen. Deze redenen worden onderscheiden met het attribute </w:t>
      </w:r>
      <w:bookmarkEnd w:id="35"/>
      <w:r>
        <w:rPr>
          <w:rFonts w:cs="Courier New" w:ascii="Courier New" w:hAnsi="Courier New"/>
          <w:spacing w:val="-2"/>
        </w:rPr>
        <w:t>StUF:noValue</w:t>
      </w:r>
      <w:r>
        <w:rPr>
          <w:spacing w:val="-2"/>
        </w:rPr>
        <w:t xml:space="preserve"> en worden besproken aan de hand van de beslisboom in </w:t>
      </w:r>
      <w:r>
        <w:rPr>
          <w:spacing w:val="-2"/>
        </w:rPr>
        <w:t xml:space="preserve"> Figuur</w:t>
      </w:r>
      <w:r>
        <w:rPr>
          <w:spacing w:val="-2"/>
        </w:rPr>
        <w:t>.</w:t>
      </w:r>
    </w:p>
    <w:p>
      <w:pPr>
        <w:pStyle w:val="Bijschrift"/>
        <w:rPr/>
      </w:pPr>
      <w:r>
        <mc:AlternateContent>
          <mc:Choice Requires="wpg">
            <w:drawing>
              <wp:anchor behindDoc="0" distT="0" distB="0" distL="0" distR="0" simplePos="0" locked="0" layoutInCell="1" allowOverlap="1" relativeHeight="35">
                <wp:simplePos x="0" y="0"/>
                <wp:positionH relativeFrom="column">
                  <wp:posOffset>635</wp:posOffset>
                </wp:positionH>
                <wp:positionV relativeFrom="paragraph">
                  <wp:posOffset>76835</wp:posOffset>
                </wp:positionV>
                <wp:extent cx="5510530" cy="3531235"/>
                <wp:effectExtent l="0" t="0" r="0" b="0"/>
                <wp:wrapTopAndBottom/>
                <wp:docPr id="10" name=""/>
                <a:graphic xmlns:a="http://schemas.openxmlformats.org/drawingml/2006/main">
                  <a:graphicData uri="http://schemas.microsoft.com/office/word/2010/wordprocessingGroup">
                    <wpg:wgp>
                      <wpg:cNvGrpSpPr/>
                      <wpg:grpSpPr>
                        <a:xfrm>
                          <a:off x="0" y="0"/>
                          <a:ext cx="5509800" cy="3530520"/>
                        </a:xfrm>
                      </wpg:grpSpPr>
                      <wps:wsp>
                        <wps:cNvSpPr/>
                        <wps:spPr>
                          <a:xfrm>
                            <a:off x="1551960" y="206280"/>
                            <a:ext cx="71640" cy="72360"/>
                          </a:xfrm>
                          <a:prstGeom prst="ellipse">
                            <a:avLst/>
                          </a:prstGeom>
                          <a:solidFill>
                            <a:srgbClr val="000000"/>
                          </a:solidFill>
                          <a:ln>
                            <a:solidFill>
                              <a:srgbClr val="000000"/>
                            </a:solidFill>
                          </a:ln>
                        </wps:spPr>
                        <wps:bodyPr/>
                      </wps:wsp>
                      <wps:wsp>
                        <wps:cNvSpPr txBox="1"/>
                        <wps:spPr>
                          <a:xfrm>
                            <a:off x="1330920" y="0"/>
                            <a:ext cx="55368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2360"/>
                          </a:xfrm>
                          <a:prstGeom prst="ellipse">
                            <a:avLst/>
                          </a:prstGeom>
                          <a:solidFill>
                            <a:srgbClr val="000000"/>
                          </a:solidFill>
                          <a:ln>
                            <a:solidFill>
                              <a:srgbClr val="000000"/>
                            </a:solidFill>
                          </a:ln>
                        </wps:spPr>
                        <wps:bodyPr/>
                      </wps:wsp>
                      <wps:wsp>
                        <wps:cNvSpPr txBox="1"/>
                        <wps:spPr>
                          <a:xfrm>
                            <a:off x="610920" y="241920"/>
                            <a:ext cx="92520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400" y="240840"/>
                            <a:ext cx="28764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1640"/>
                          </a:xfrm>
                          <a:prstGeom prst="ellipse">
                            <a:avLst/>
                          </a:prstGeom>
                          <a:solidFill>
                            <a:srgbClr val="000000"/>
                          </a:solidFill>
                          <a:ln>
                            <a:solidFill>
                              <a:srgbClr val="000000"/>
                            </a:solidFill>
                          </a:ln>
                        </wps:spPr>
                        <wps:bodyPr/>
                      </wps:wsp>
                      <wps:wsp>
                        <wps:cNvSpPr txBox="1"/>
                        <wps:spPr>
                          <a:xfrm>
                            <a:off x="106560" y="899640"/>
                            <a:ext cx="13158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504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1640"/>
                          </a:xfrm>
                          <a:prstGeom prst="ellipse">
                            <a:avLst/>
                          </a:prstGeom>
                          <a:solidFill>
                            <a:srgbClr val="000000"/>
                          </a:solidFill>
                          <a:ln>
                            <a:solidFill>
                              <a:srgbClr val="000000"/>
                            </a:solidFill>
                          </a:ln>
                        </wps:spPr>
                        <wps:bodyPr/>
                      </wps:wsp>
                      <wps:wsp>
                        <wps:cNvSpPr txBox="1"/>
                        <wps:spPr>
                          <a:xfrm>
                            <a:off x="1186920" y="899640"/>
                            <a:ext cx="934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6200" y="493560"/>
                            <a:ext cx="95400" cy="35928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2360"/>
                          </a:xfrm>
                          <a:prstGeom prst="ellipse">
                            <a:avLst/>
                          </a:prstGeom>
                          <a:solidFill>
                            <a:srgbClr val="000000"/>
                          </a:solidFill>
                          <a:ln>
                            <a:solidFill>
                              <a:srgbClr val="000000"/>
                            </a:solidFill>
                          </a:ln>
                        </wps:spPr>
                        <wps:bodyPr/>
                      </wps:wsp>
                      <wps:wsp>
                        <wps:cNvSpPr/>
                        <wps:spPr>
                          <a:xfrm>
                            <a:off x="1636920" y="241920"/>
                            <a:ext cx="88704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5384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2360" cy="71640"/>
                          </a:xfrm>
                          <a:prstGeom prst="ellipse">
                            <a:avLst/>
                          </a:prstGeom>
                          <a:solidFill>
                            <a:srgbClr val="000000"/>
                          </a:solidFill>
                          <a:ln>
                            <a:solidFill>
                              <a:srgbClr val="000000"/>
                            </a:solidFill>
                          </a:ln>
                        </wps:spPr>
                        <wps:bodyPr/>
                      </wps:wsp>
                      <wps:wsp>
                        <wps:cNvSpPr/>
                        <wps:spPr>
                          <a:xfrm>
                            <a:off x="2811240" y="1249560"/>
                            <a:ext cx="72360" cy="72360"/>
                          </a:xfrm>
                          <a:prstGeom prst="ellipse">
                            <a:avLst/>
                          </a:prstGeom>
                          <a:solidFill>
                            <a:srgbClr val="000000"/>
                          </a:solidFill>
                          <a:ln>
                            <a:solidFill>
                              <a:srgbClr val="000000"/>
                            </a:solidFill>
                          </a:ln>
                        </wps:spPr>
                        <wps:bodyPr/>
                      </wps:wsp>
                      <wps:wsp>
                        <wps:cNvSpPr txBox="1"/>
                        <wps:spPr>
                          <a:xfrm>
                            <a:off x="3387600" y="1285920"/>
                            <a:ext cx="14490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400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080" cy="72360"/>
                          </a:xfrm>
                          <a:prstGeom prst="ellipse">
                            <a:avLst/>
                          </a:prstGeom>
                          <a:solidFill>
                            <a:srgbClr val="000000"/>
                          </a:solidFill>
                          <a:ln>
                            <a:solidFill>
                              <a:srgbClr val="000000"/>
                            </a:solidFill>
                          </a:ln>
                        </wps:spPr>
                        <wps:bodyPr/>
                      </wps:wsp>
                      <wps:wsp>
                        <wps:cNvSpPr txBox="1"/>
                        <wps:spPr>
                          <a:xfrm>
                            <a:off x="2520360" y="1315800"/>
                            <a:ext cx="939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328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72720" cy="3582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92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1640" cy="71640"/>
                          </a:xfrm>
                          <a:prstGeom prst="ellipse">
                            <a:avLst/>
                          </a:prstGeom>
                          <a:solidFill>
                            <a:srgbClr val="000000"/>
                          </a:solidFill>
                          <a:ln>
                            <a:solidFill>
                              <a:srgbClr val="000000"/>
                            </a:solidFill>
                          </a:ln>
                        </wps:spPr>
                        <wps:bodyPr/>
                      </wps:wsp>
                      <wps:wsp>
                        <wps:cNvSpPr txBox="1"/>
                        <wps:spPr>
                          <a:xfrm>
                            <a:off x="1475640" y="1548000"/>
                            <a:ext cx="772920" cy="22428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6036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1640" cy="71640"/>
                          </a:xfrm>
                          <a:prstGeom prst="ellipse">
                            <a:avLst/>
                          </a:prstGeom>
                          <a:solidFill>
                            <a:srgbClr val="000000"/>
                          </a:solidFill>
                          <a:ln>
                            <a:solidFill>
                              <a:srgbClr val="000000"/>
                            </a:solidFill>
                          </a:ln>
                        </wps:spPr>
                        <wps:bodyPr/>
                      </wps:wsp>
                      <wps:wsp>
                        <wps:cNvSpPr txBox="1"/>
                        <wps:spPr>
                          <a:xfrm>
                            <a:off x="977760" y="2179800"/>
                            <a:ext cx="118224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wps:txbx>
                        <wps:bodyPr wrap="square" lIns="90000" rIns="90000" tIns="45000" bIns="45000">
                          <a:spAutoFit/>
                        </wps:bodyPr>
                      </wps:wsp>
                      <wps:wsp>
                        <wps:cNvSpPr/>
                        <wps:spPr>
                          <a:xfrm>
                            <a:off x="1335240" y="2187000"/>
                            <a:ext cx="71640" cy="71640"/>
                          </a:xfrm>
                          <a:prstGeom prst="ellipse">
                            <a:avLst/>
                          </a:prstGeom>
                          <a:solidFill>
                            <a:srgbClr val="000000"/>
                          </a:solidFill>
                          <a:ln>
                            <a:solidFill>
                              <a:srgbClr val="000000"/>
                            </a:solidFill>
                          </a:ln>
                        </wps:spPr>
                        <wps:bodyPr/>
                      </wps:wsp>
                      <wps:wsp>
                        <wps:cNvSpPr txBox="1"/>
                        <wps:spPr>
                          <a:xfrm>
                            <a:off x="0" y="2215440"/>
                            <a:ext cx="107748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58256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2360" cy="71640"/>
                          </a:xfrm>
                          <a:prstGeom prst="ellipse">
                            <a:avLst/>
                          </a:prstGeom>
                          <a:solidFill>
                            <a:srgbClr val="000000"/>
                          </a:solidFill>
                          <a:ln>
                            <a:solidFill>
                              <a:srgbClr val="000000"/>
                            </a:solidFill>
                          </a:ln>
                        </wps:spPr>
                        <wps:bodyPr/>
                      </wps:wsp>
                      <wps:wsp>
                        <wps:cNvSpPr/>
                        <wps:spPr>
                          <a:xfrm>
                            <a:off x="2127960" y="2187000"/>
                            <a:ext cx="72360" cy="71640"/>
                          </a:xfrm>
                          <a:prstGeom prst="ellipse">
                            <a:avLst/>
                          </a:prstGeom>
                          <a:solidFill>
                            <a:srgbClr val="000000"/>
                          </a:solidFill>
                          <a:ln>
                            <a:solidFill>
                              <a:srgbClr val="000000"/>
                            </a:solidFill>
                          </a:ln>
                        </wps:spPr>
                        <wps:bodyPr/>
                      </wps:wsp>
                      <wps:wsp>
                        <wps:cNvSpPr/>
                        <wps:spPr>
                          <a:xfrm>
                            <a:off x="1803960" y="2870280"/>
                            <a:ext cx="71640" cy="71640"/>
                          </a:xfrm>
                          <a:prstGeom prst="ellipse">
                            <a:avLst/>
                          </a:prstGeom>
                          <a:solidFill>
                            <a:srgbClr val="000000"/>
                          </a:solidFill>
                          <a:ln>
                            <a:solidFill>
                              <a:srgbClr val="000000"/>
                            </a:solidFill>
                          </a:ln>
                        </wps:spPr>
                        <wps:bodyPr/>
                      </wps:wsp>
                      <wps:wsp>
                        <wps:cNvSpPr txBox="1"/>
                        <wps:spPr>
                          <a:xfrm>
                            <a:off x="2379240" y="2905920"/>
                            <a:ext cx="1249200" cy="624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640" y="2221920"/>
                            <a:ext cx="29196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1640" cy="71640"/>
                          </a:xfrm>
                          <a:prstGeom prst="ellipse">
                            <a:avLst/>
                          </a:prstGeom>
                          <a:solidFill>
                            <a:srgbClr val="000000"/>
                          </a:solidFill>
                          <a:ln>
                            <a:solidFill>
                              <a:srgbClr val="000000"/>
                            </a:solidFill>
                          </a:ln>
                        </wps:spPr>
                        <wps:bodyPr/>
                      </wps:wsp>
                      <wps:wsp>
                        <wps:cNvSpPr txBox="1"/>
                        <wps:spPr>
                          <a:xfrm>
                            <a:off x="1404000" y="2935080"/>
                            <a:ext cx="925200" cy="4806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6200" y="2221920"/>
                            <a:ext cx="30780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617400" cy="49140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40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40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6036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47780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60360" y="1724040"/>
                            <a:ext cx="89964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05pt;margin-top:6.05pt;width:433.9pt;height:278pt" coordorigin="1,121" coordsize="8678,5560">
                <v:oval id="shape_0" fillcolor="black" stroked="t" style="position:absolute;left:2445;top:446;width:112;height:113">
                  <w10:wrap type="none"/>
                  <v:fill o:detectmouseclick="t" type="solid" color2="white"/>
                  <v:stroke color="black" joinstyle="round" endcap="flat"/>
                </v:oval>
                <v:shape id="shape_0" stroked="f" style="position:absolute;left:2097;top:121;width:871;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1935;top:842;width:112;height:113">
                  <w10:wrap type="none"/>
                  <v:fill o:detectmouseclick="t" type="solid" color2="white"/>
                  <v:stroke color="black" joinstyle="round" endcap="flat"/>
                </v:oval>
                <v:shape id="shape_0" stroked="f" style="position:absolute;left:963;top:502;width:145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1994,500" to="2446,839" stroked="t" style="position:absolute;flip:x">
                  <v:stroke color="black" endarrow="block" endarrowwidth="medium" endarrowlength="medium" joinstyle="round" endcap="flat"/>
                  <v:fill o:detectmouseclick="t" on="false"/>
                </v:line>
                <v:oval id="shape_0" fillcolor="black" stroked="t" style="position:absolute;left:1084;top:1466;width:113;height:112">
                  <w10:wrap type="none"/>
                  <v:fill o:detectmouseclick="t" type="solid" color2="white"/>
                  <v:stroke color="black" joinstyle="round" endcap="flat"/>
                </v:oval>
                <v:shape id="shape_0" stroked="f" style="position:absolute;left:169;top:1538;width:20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1143,898" to="1936,1520" stroked="t" style="position:absolute;flip:x">
                  <v:stroke color="black" endarrow="block" endarrowwidth="medium" endarrowlength="medium" joinstyle="round" endcap="flat"/>
                  <v:fill o:detectmouseclick="t" on="false"/>
                </v:line>
                <v:oval id="shape_0" fillcolor="black" stroked="t" style="position:absolute;left:2105;top:1466;width:112;height:112">
                  <w10:wrap type="none"/>
                  <v:fill o:detectmouseclick="t" type="solid" color2="white"/>
                  <v:stroke color="black" joinstyle="round" endcap="flat"/>
                </v:oval>
                <v:shape id="shape_0" stroked="f" style="position:absolute;left:1870;top:1538;width:147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2011,898" to="2160,1463" stroked="t" style="position:absolute">
                  <v:stroke color="black" endarrow="block" endarrowwidth="medium" endarrowlength="medium" joinstyle="round" endcap="flat"/>
                  <v:fill o:detectmouseclick="t" on="false"/>
                </v:line>
                <v:oval id="shape_0" fillcolor="black" stroked="t" style="position:absolute;left:3918;top:785;width:113;height:113">
                  <w10:wrap type="none"/>
                  <v:fill o:detectmouseclick="t" type="solid" color2="white"/>
                  <v:stroke color="black" joinstyle="round" endcap="flat"/>
                </v:oval>
                <v:line id="shape_0" from="2579,502" to="3975,840" stroked="t" style="position:absolute">
                  <v:stroke color="black" endarrow="block" endarrowwidth="medium" endarrowlength="medium" joinstyle="round" endcap="flat"/>
                  <v:fill o:detectmouseclick="t" on="false"/>
                </v:line>
                <v:shape id="shape_0" stroked="f" style="position:absolute;left:3968;top:632;width:1186;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4826;top:1466;width:113;height:112">
                  <w10:wrap type="none"/>
                  <v:fill o:detectmouseclick="t" type="solid" color2="white"/>
                  <v:stroke color="black" joinstyle="round" endcap="flat"/>
                </v:oval>
                <v:oval id="shape_0" fillcolor="black" stroked="t" style="position:absolute;left:4428;top:2089;width:113;height:113">
                  <w10:wrap type="none"/>
                  <v:fill o:detectmouseclick="t" type="solid" color2="white"/>
                  <v:stroke color="black" joinstyle="round" endcap="flat"/>
                </v:oval>
                <v:shape id="shape_0" stroked="f" style="position:absolute;left:5336;top:2146;width:228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4480,1525" to="4825,2098" stroked="t" style="position:absolute;flip:x">
                  <v:stroke color="black" endarrow="block" endarrowwidth="medium" endarrowlength="medium" joinstyle="round" endcap="flat"/>
                  <v:fill o:detectmouseclick="t" on="false"/>
                </v:line>
                <v:oval id="shape_0" fillcolor="black" stroked="t" style="position:absolute;left:5449;top:2089;width:114;height:113">
                  <w10:wrap type="none"/>
                  <v:fill o:detectmouseclick="t" type="solid" color2="white"/>
                  <v:stroke color="black" joinstyle="round" endcap="flat"/>
                </v:oval>
                <v:shape id="shape_0" stroked="f" style="position:absolute;left:3970;top:2193;width:1478;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4904,1525" to="5499,2098" stroked="t" style="position:absolute">
                  <v:stroke color="black" endarrow="block" endarrowwidth="medium" endarrowlength="medium" joinstyle="round" endcap="flat"/>
                  <v:fill o:detectmouseclick="t" on="false"/>
                </v:line>
                <v:shape id="shape_0" stroked="f" style="position:absolute;left:4875;top:1312;width:1531;height:5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968,843" to="4882,1466" stroked="t" style="position:absolute">
                  <v:stroke color="black" endarrow="block" endarrowwidth="medium" endarrowlength="medium" joinstyle="round" endcap="flat"/>
                  <v:fill o:detectmouseclick="t" on="false"/>
                </v:line>
                <v:oval id="shape_0" fillcolor="black" stroked="t" style="position:absolute;left:3352;top:2771;width:112;height:112">
                  <w10:wrap type="none"/>
                  <v:fill o:detectmouseclick="t" type="solid" color2="white"/>
                  <v:stroke color="black" joinstyle="round" endcap="flat"/>
                </v:oval>
                <v:shape id="shape_0" stroked="f" style="position:absolute;left:2325;top:2559;width:1216;height:35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3403,783" to="4032,2778" stroked="t" style="position:absolute;flip:x">
                  <v:stroke color="black" endarrow="block" endarrowwidth="medium" endarrowlength="medium" joinstyle="round" endcap="flat"/>
                  <v:fill o:detectmouseclick="t" on="false"/>
                </v:line>
                <v:oval id="shape_0" fillcolor="black" stroked="t" style="position:absolute;left:461;top:3508;width:112;height:112">
                  <w10:wrap type="none"/>
                  <v:fill o:detectmouseclick="t" type="solid" color2="white"/>
                  <v:stroke color="black" joinstyle="round" endcap="flat"/>
                </v:oval>
                <v:shape id="shape_0" stroked="f" style="position:absolute;left:1541;top:3554;width:186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“geenWaarde”</w:t>
                        </w:r>
                      </w:p>
                    </w:txbxContent>
                  </v:textbox>
                  <w10:wrap type="none"/>
                  <v:fill o:detectmouseclick="t" on="false"/>
                  <v:stroke color="black" joinstyle="round" endcap="flat"/>
                </v:shape>
                <v:oval id="shape_0" fillcolor="black" stroked="t" style="position:absolute;left:2104;top:3565;width:112;height:112">
                  <w10:wrap type="none"/>
                  <v:fill o:detectmouseclick="t" type="solid" color2="white"/>
                  <v:stroke color="black" joinstyle="round" endcap="flat"/>
                </v:oval>
                <v:shape id="shape_0" stroked="f" style="position:absolute;left:1;top:3610;width:169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6186;top:3563;width:2491;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6300;top:3508;width:113;height:112">
                  <w10:wrap type="none"/>
                  <v:fill o:detectmouseclick="t" type="solid" color2="white"/>
                  <v:stroke color="black" joinstyle="round" endcap="flat"/>
                </v:oval>
                <v:oval id="shape_0" fillcolor="black" stroked="t" style="position:absolute;left:3352;top:3565;width:113;height:112">
                  <w10:wrap type="none"/>
                  <v:fill o:detectmouseclick="t" type="solid" color2="white"/>
                  <v:stroke color="black" joinstyle="round" endcap="flat"/>
                </v:oval>
                <v:oval id="shape_0" fillcolor="black" stroked="t" style="position:absolute;left:2842;top:4641;width:112;height:112">
                  <w10:wrap type="none"/>
                  <v:fill o:detectmouseclick="t" type="solid" color2="white"/>
                  <v:stroke color="black" joinstyle="round" endcap="flat"/>
                </v:oval>
                <v:shape id="shape_0" stroked="f" style="position:absolute;left:3748;top:4697;width:1966;height:98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 xml:space="preserve">StUF:noValue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2892,3620" to="3351,4650" stroked="t" style="position:absolute;flip:x">
                  <v:stroke color="black" endarrow="block" endarrowwidth="medium" endarrowlength="medium" joinstyle="round" endcap="flat"/>
                  <v:fill o:detectmouseclick="t" on="false"/>
                </v:line>
                <v:oval id="shape_0" fillcolor="black" stroked="t" style="position:absolute;left:3862;top:4641;width:112;height:112">
                  <w10:wrap type="none"/>
                  <v:fill o:detectmouseclick="t" type="solid" color2="white"/>
                  <v:stroke color="black" joinstyle="round" endcap="flat"/>
                </v:oval>
                <v:shape id="shape_0" stroked="f" style="position:absolute;left:2212;top:4743;width:1456;height:756"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3428,3620" to="3912,4650" stroked="t" style="position:absolute">
                  <v:stroke color="black" endarrow="block" endarrowwidth="medium" endarrowlength="medium" joinstyle="round" endcap="flat"/>
                  <v:fill o:detectmouseclick="t" on="false"/>
                </v:line>
                <v:shape id="shape_0" stroked="f" style="position:absolute;left:3344;top:3295;width:971;height:773"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520,2836" to="3402,3561" stroked="t" style="position:absolute;flip:x">
                  <v:stroke color="black" endarrow="block" endarrowwidth="medium" endarrowlength="medium" joinstyle="round" endcap="flat"/>
                  <v:fill o:detectmouseclick="t" on="false"/>
                </v:line>
                <v:line id="shape_0" from="3403,2836" to="3403,3629" stroked="t" style="position:absolute">
                  <v:stroke color="black" endarrow="block" endarrowwidth="medium" endarrowlength="medium" joinstyle="round" endcap="flat"/>
                  <v:fill o:detectmouseclick="t" on="false"/>
                </v:line>
                <v:line id="shape_0" from="2164,2836" to="3402,3561" stroked="t" style="position:absolute;flip:x">
                  <v:stroke color="black" endarrow="block" endarrowwidth="medium" endarrowlength="medium" joinstyle="round" endcap="flat"/>
                  <v:fill o:detectmouseclick="t" on="false"/>
                </v:line>
                <v:line id="shape_0" from="3403,2836" to="6350,3572" stroked="t" style="position:absolute">
                  <v:stroke color="black" endarrow="block" endarrowwidth="medium" endarrowlength="medium" joinstyle="round" endcap="flat"/>
                  <v:fill o:detectmouseclick="t" on="false"/>
                </v:line>
                <v:oval id="shape_0" fillcolor="black" stroked="t" style="position:absolute;left:4769;top:3565;width:113;height:112">
                  <w10:wrap type="none"/>
                  <v:fill o:detectmouseclick="t" type="solid" color2="white"/>
                  <v:stroke color="black" joinstyle="round" endcap="flat"/>
                </v:oval>
                <v:shape id="shape_0" stroked="f" style="position:absolute;left:4081;top:3629;width:2326;height:1049"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 xml:space="preserve">StUF:noValue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3403,2836" to="4819,3572" stroked="t" style="position:absolute">
                  <v:stroke color="black" endarrow="block" endarrowwidth="medium" endarrowlength="medium" joinstyle="round" endcap="flat"/>
                  <v:fill o:detectmouseclick="t" on="false"/>
                </v:line>
              </v:group>
            </w:pict>
          </mc:Fallback>
        </mc:AlternateContent>
      </w: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StUF:sleutelOntvangend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pPr>
      <w:r>
        <w:rPr>
          <w:spacing w:val="-2"/>
        </w:rPr>
        <w:t xml:space="preserve">Als het element verplicht is, dan wordt het opgenomen met het attribute </w:t>
      </w:r>
      <w:r>
        <w:rPr>
          <w:rFonts w:cs="Courier New" w:ascii="Courier New" w:hAnsi="Courier New"/>
          <w:spacing w:val="-2"/>
        </w:rPr>
        <w:t xml:space="preserve">StUF:noValue=”nietOndersteund”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StUF:noValue=”nietGeautoriseerd”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het element geen waarde heeft, bijvoorbeeld de overlijdensdatum van een niet overleden persoon, dan wordt het element in het bericht opgenomen met een lege inhoud en </w:t>
      </w:r>
      <w:r>
        <w:rPr>
          <w:rFonts w:ascii="Courier New" w:hAnsi="Courier New"/>
        </w:rPr>
        <w:t>StUF:noValue=”geenWaarde”</w:t>
      </w:r>
      <w:r>
        <w:rPr/>
        <w:t xml:space="preserve">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StUF:noValue=”waardeOnbekend”</w:t>
      </w:r>
      <w:r>
        <w:rPr/>
        <w:t xml:space="preserve"> (h). Een kerngegeven als de geboortedatum van een persoon waarvan het zendende systeem niet altijd de waarde kent, wordt bijvoorbeeld met </w:t>
      </w:r>
      <w:r>
        <w:rPr>
          <w:rFonts w:ascii="Courier New" w:hAnsi="Courier New"/>
        </w:rPr>
        <w:t>StUF:noValue=”waardeOnbekend”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geenWaarde voor het element mogelijk is en als de zender zeker weet dat er een geldige waarde is, maar die niet kent, dan wordt het element in het bericht opgenomen met een lege inhoud en </w:t>
      </w:r>
      <w:r>
        <w:rPr>
          <w:rFonts w:ascii="Courier New" w:hAnsi="Courier New"/>
        </w:rPr>
        <w:t>StUF:noValue=”waardeBestaat”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StUF:noValue=”vastgesteldOnbekend”</w:t>
      </w:r>
      <w:r>
        <w:rPr/>
        <w:t xml:space="preserve"> (j).</w:t>
      </w:r>
    </w:p>
    <w:p>
      <w:pPr>
        <w:pStyle w:val="Normal"/>
        <w:rPr>
          <w:spacing w:val="-2"/>
        </w:rPr>
      </w:pPr>
      <w:r>
        <w:rPr>
          <w:spacing w:val="-2"/>
        </w:rPr>
      </w:r>
    </w:p>
    <w:p>
      <w:pPr>
        <w:pStyle w:val="Normal"/>
        <w:rPr/>
      </w:pPr>
      <w:r>
        <w:rPr/>
        <w:t xml:space="preserve">In datumvelden heeft </w:t>
      </w:r>
      <w:r>
        <w:rPr>
          <w:rFonts w:ascii="Courier New" w:hAnsi="Courier New"/>
        </w:rPr>
        <w:t>StUF:noValue=”geenWaarde”</w:t>
      </w:r>
      <w:r>
        <w:rPr/>
        <w:t xml:space="preserve"> als betekenis dat de datum nog geen waarde heeft. Dit kan alleen voorkomen bij datums die niet altijd een waarde hoeven te hebben (optionaliteit 0). Bij de overlijdensda</w:t>
        <w:softHyphen/>
        <w:t xml:space="preserve">tum van een persoon wil dit bijvoorbeeld zeggen dat de persoon nog niet is overleden. Bij een </w:t>
      </w:r>
      <w:r>
        <w:rPr>
          <w:rFonts w:ascii="Courier New" w:hAnsi="Courier New"/>
        </w:rPr>
        <w:t>&lt;StUF:eindRelatie&gt;</w:t>
      </w:r>
      <w:r>
        <w:rPr/>
        <w:t xml:space="preserve"> wil dit zeggen dat de relatie nog bestaat en bij een </w:t>
      </w:r>
      <w:r>
        <w:rPr>
          <w:rFonts w:ascii="Courier New" w:hAnsi="Courier New"/>
        </w:rPr>
        <w:t>&lt;StUF:eindGeldigheid&gt;</w:t>
      </w:r>
      <w:r>
        <w:rPr/>
        <w:t xml:space="preserve"> wil dit zeggen dat de gegevens heden geldig zijn.</w:t>
      </w:r>
    </w:p>
    <w:p>
      <w:pPr>
        <w:pStyle w:val="Normal"/>
        <w:rPr/>
      </w:pPr>
      <w:r>
        <w:rPr/>
      </w:r>
    </w:p>
    <w:p>
      <w:pPr>
        <w:pStyle w:val="Normal"/>
        <w:widowControl/>
        <w:rPr>
          <w:b w:val="false"/>
          <w:b w:val="false"/>
          <w:bCs w:val="false"/>
          <w:i w:val="false"/>
          <w:i w:val="false"/>
          <w:iCs w:val="false"/>
        </w:rPr>
      </w:pPr>
      <w:r>
        <w:rPr>
          <w:b w:val="false"/>
          <w:bCs w:val="false"/>
          <w:i w:val="false"/>
          <w:iCs w:val="false"/>
        </w:rPr>
        <w:t>In datumvelden heeft S</w:t>
      </w:r>
      <w:r>
        <w:rPr>
          <w:rFonts w:ascii="Courier New" w:hAnsi="Courier New"/>
          <w:b w:val="false"/>
          <w:bCs w:val="false"/>
          <w:i w:val="false"/>
          <w:iCs w:val="false"/>
        </w:rPr>
        <w:t>tUF:noValue=”waardeOnbekend”</w:t>
      </w:r>
      <w:r>
        <w:rPr>
          <w:b w:val="false"/>
          <w:bCs w:val="false"/>
          <w:i w:val="false"/>
          <w:iCs w:val="false"/>
        </w:rPr>
        <w:t xml:space="preserve"> als betekenis dat de datum onbekend is. Bij een 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StUF:noValue=”waardeOnbekend”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StUF:noValue=”waardeBestaat”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6" w:name="__RefHeading__36654993"/>
      <w:bookmarkStart w:id="37" w:name="_Ref523204459"/>
      <w:bookmarkEnd w:id="36"/>
      <w:r>
        <w:rPr/>
        <w:t xml:space="preserve">Het opnemen van relatie-entiteit in een </w:t>
      </w:r>
      <w:bookmarkEnd w:id="37"/>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het attribute </w:t>
      </w:r>
      <w:r>
        <w:rPr>
          <w:rFonts w:ascii="Courier New" w:hAnsi="Courier New"/>
          <w:spacing w:val="-2"/>
        </w:rPr>
        <w:t>StUF:noValue=”nietOndersteund”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het attribute </w:t>
      </w:r>
      <w:r>
        <w:rPr>
          <w:rFonts w:ascii="Courier New" w:hAnsi="Courier New"/>
          <w:spacing w:val="-2"/>
        </w:rPr>
        <w:t>StUF:noValue=”nietGeautori</w:t>
        <w:softHyphen/>
        <w:t>seerd”</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spacing w:val="-2"/>
        </w:rPr>
        <w:t>Het verzendende weet dat vastgesteld is dat het onbekend is of de relatie al dan niet voorkomt.</w:t>
        <w:br/>
      </w:r>
      <w:r>
        <w:rPr>
          <w:spacing w:val="-2"/>
        </w:rPr>
        <w:t xml:space="preserve">Het element voor de relatie-entiteit wordt opgenomen met de attributes </w:t>
      </w:r>
      <w:r>
        <w:rPr>
          <w:rFonts w:ascii="Courier New" w:hAnsi="Courier New"/>
          <w:spacing w:val="-2"/>
        </w:rPr>
        <w:t>xsi:nil=”true”</w:t>
      </w:r>
      <w:r>
        <w:rPr>
          <w:spacing w:val="-2"/>
        </w:rPr>
        <w:t xml:space="preserve"> en </w:t>
      </w:r>
      <w:r>
        <w:rPr>
          <w:rFonts w:ascii="Courier New" w:hAnsi="Courier New"/>
          <w:spacing w:val="-2"/>
        </w:rPr>
        <w:t>StUF:noVa</w:t>
        <w:softHyphen/>
        <w:t>lue=”vastgesteldOnbekend”</w:t>
      </w:r>
      <w:r>
        <w:rPr>
          <w:spacing w:val="-2"/>
        </w:rPr>
        <w:t xml:space="preserve"> zonder elementinhoud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 xml:space="preserve">Het element voor de relatie-entiteit wordt opgenomen en met het attribute </w:t>
      </w:r>
      <w:r>
        <w:rPr>
          <w:rFonts w:ascii="Courier New" w:hAnsi="Courier New"/>
          <w:spacing w:val="-2"/>
        </w:rPr>
        <w:t>StUF:noValue=”geenWaarde”</w:t>
      </w:r>
      <w:r>
        <w:rPr>
          <w:spacing w:val="-2"/>
        </w:rPr>
        <w:t xml:space="preserve"> 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38" w:name="__RefHeading__32180856"/>
      <w:bookmarkEnd w:id="38"/>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6"/>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6"/>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6"/>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
        </w:numPr>
        <w:tabs>
          <w:tab w:val="left" w:pos="0" w:leader="none"/>
        </w:tabs>
        <w:ind w:left="363" w:right="0" w:hanging="363"/>
        <w:rPr/>
      </w:pPr>
      <w:bookmarkStart w:id="39" w:name="_Ref411583221"/>
      <w:bookmarkStart w:id="40" w:name="_Ref411583258"/>
      <w:bookmarkStart w:id="41" w:name="_Ref521996704"/>
      <w:r>
        <w:rPr/>
        <w:t>Berichtverwerking</w:t>
      </w:r>
      <w:bookmarkEnd w:id="39"/>
      <w:bookmarkEnd w:id="40"/>
      <w:bookmarkEnd w:id="41"/>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
        </w:numPr>
        <w:tabs>
          <w:tab w:val="left" w:pos="0" w:leader="none"/>
        </w:tabs>
        <w:ind w:left="576" w:right="0" w:hanging="576"/>
        <w:rPr/>
      </w:pPr>
      <w:r>
        <w:rPr/>
        <w:t>Codering van het type 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Versie StUF en sectormodel</w:t>
      </w:r>
    </w:p>
    <w:p>
      <w:pPr>
        <w:pStyle w:val="Normal"/>
        <w:widowControl/>
        <w:rPr>
          <w:b w:val="false"/>
          <w:b w:val="false"/>
          <w:bCs w:val="false"/>
          <w:i w:val="false"/>
          <w:i w:val="false"/>
          <w:iCs w:val="false"/>
          <w:u w:val="none"/>
        </w:rPr>
      </w:pPr>
      <w:r>
        <w:rPr>
          <w:b w:val="false"/>
          <w:bCs w:val="false"/>
          <w:i w:val="false"/>
          <w:iCs w:val="false"/>
          <w:u w:val="none"/>
        </w:rPr>
        <w:t>De StUF-standaard ontwikkelt zich in de loop van de tijd en kent daarom verschillende versies. Met StUF kunnen berichten worden uitgewisseld voor verschillende sectoren die elk een eigen sectormodel hanteren. Een ontvanger moet dus weten op basis van welk sectormodel een bericht is aangemaakt. In een XML-bericht is deze informatie voor handen via de namespace-uri van het sectormodel en de namespace-uri voor StUF. Het is daarom niet noodzakelijk om deze informatie op te nemen in het stuurgegevens element.</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2" w:name="__RefHeading___Toc26508_84081049"/>
      <w:bookmarkStart w:id="43" w:name="_Ref521398288"/>
      <w:bookmarkEnd w:id="42"/>
      <w:r>
        <w:rPr/>
        <w:t>Berich</w:t>
      </w:r>
      <w:bookmarkEnd w:id="43"/>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4" w:name="Ref_BerichtcodeParagraaf"/>
      <w:bookmarkEnd w:id="44"/>
      <w:r>
        <w:rPr>
          <w:i/>
          <w:iCs/>
        </w:rPr>
        <w:t>berichtcode</w:t>
      </w:r>
      <w:bookmarkStart w:id="45" w:name="Ref_BerichtcodeParagraaf"/>
      <w:bookmarkEnd w:id="45"/>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2"/>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La11: een synchroon antwoordbericht met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La12: een asynchroon antwoordbericht met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La13: een synchroon antwoordbericht met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La14: een asynchroon antwoordbericht met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een asynchroon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een synchroon samengesteld kennisgevingbericht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Lv11: een synchroon vraagbericht naar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Lv12: een asynchroon vraagbericht naar materiële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Lv13: een synchroon vraagbericht naar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Lv14: een asynchroon vraagbericht naar materiële en formele historie voor de gevraagde objecten op groepniveau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in het stuurgegeven </w:t>
      </w:r>
      <w:r>
        <w:rPr>
          <w:i/>
        </w:rPr>
        <w:t>entiteittype.</w:t>
      </w:r>
      <w:r>
        <w:rPr>
          <w:i w:val="false"/>
          <w:iCs w:val="false"/>
        </w:rPr>
        <w:t xml:space="preserve"> Voor de waarde van het element entiteittype binnen de stuurgegevens gelden soortgelijke regels als voor de vulling van het attribute StUF:entiteittype binnen een 'entiteit'-element.</w:t>
      </w:r>
    </w:p>
    <w:p>
      <w:pPr>
        <w:pStyle w:val="Normal"/>
        <w:rPr>
          <w:i w:val="false"/>
          <w:i w:val="false"/>
          <w:iCs w:val="false"/>
        </w:rPr>
      </w:pPr>
      <w:r>
        <w:rPr>
          <w:i w:val="false"/>
          <w:iCs w:val="false"/>
        </w:rPr>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'Type entiteit' dat met het element </w:t>
      </w:r>
      <w:r>
        <w:rPr>
          <w:rFonts w:ascii="Courier New" w:hAnsi="Courier New"/>
          <w:spacing w:val="-2"/>
        </w:rPr>
        <w:t>StUF:entiteittype</w:t>
      </w:r>
      <w:r>
        <w:rPr>
          <w:spacing w:val="-2"/>
        </w:rPr>
        <w:t xml:space="preserve"> wordt aangeduid een onderdeel is van het sectormodel met de namespace van het stuurgegevens-element, dan kan het 'Type entiteit' worden aangeduid met de waarde gedefinieerd in het sectormodel. Als de namespace van het stuurgegevens-element geen sectormodel aanduidt (het is bijvoorbeeld de namespace van een koppelvlak) of als de aan te duiden 'Type entiteit' geen onderdeel is van het sectormodel met de namespace van het stuurgegevens-element, dan wordt het element </w:t>
      </w:r>
      <w:r>
        <w:rPr>
          <w:rFonts w:ascii="Courier New" w:hAnsi="Courier New"/>
          <w:spacing w:val="-2"/>
        </w:rPr>
        <w:t>StUF:entiteittype</w:t>
      </w:r>
      <w:r>
        <w:rPr>
          <w:spacing w:val="-2"/>
        </w:rPr>
        <w:t xml:space="preserve"> gevuld met een prefix voor de namespace van het sectormodel waarin de aan te duiden 'Type entiteit' voorkomt, gevolgd door ':' gevolgd door de in dat sectormodel gedefinieerde waarde voor 'Type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Hoewel het niet nodig is, is het wel toegestaan om </w:t>
      </w:r>
      <w:r>
        <w:rPr>
          <w:rFonts w:ascii="Courier New" w:hAnsi="Courier New"/>
          <w:spacing w:val="-2"/>
        </w:rPr>
        <w:t>StUF:entiteittype</w:t>
      </w:r>
      <w:r>
        <w:rPr>
          <w:spacing w:val="-2"/>
        </w:rPr>
        <w:t xml:space="preserve"> ook vooraf te laten gaan door een prefix voor de namespace, als deze gelijk is aan de namespace van het stuurgegevens-element.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
        </w:numPr>
        <w:tabs>
          <w:tab w:val="left" w:pos="0" w:leader="none"/>
        </w:tabs>
        <w:ind w:left="576" w:right="0" w:hanging="576"/>
        <w:rPr/>
      </w:pPr>
      <w:r>
        <w:rPr/>
        <w:t>Identificatie en volgorde</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Ref123018898"/>
      <w:bookmarkStart w:id="47" w:name="_Ref123018914"/>
      <w:bookmarkEnd w:id="46"/>
      <w:bookmarkEnd w:id="47"/>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37"/>
      <w:bookmarkEnd w:id="48"/>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
        </w:numPr>
        <w:tabs>
          <w:tab w:val="left" w:pos="0" w:leader="none"/>
        </w:tabs>
        <w:ind w:left="576" w:right="0" w:hanging="576"/>
        <w:rPr/>
      </w:pPr>
      <w:bookmarkStart w:id="49" w:name="__RefHeading__31362383"/>
      <w:bookmarkStart w:id="50" w:name="Ref_Berichtenlogistiek"/>
      <w:bookmarkStart w:id="51" w:name="Ref_Berichtenlogistiek"/>
      <w:bookmarkEnd w:id="49"/>
      <w:bookmarkEnd w:id="51"/>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Synchroon bij het direct aanbieden van een asynchroon StUF-bericht aan een StUF end node en asynchroon bij het verzenden van een asynchroon StUF-bericht via één of meer intermediaire nodes.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_RefHeading___Toc27267_84081049"/>
      <w:bookmarkStart w:id="53" w:name="Ref_RegelsBevestiging"/>
      <w:bookmarkStart w:id="54" w:name="Ref_RegelsBevestiging"/>
      <w:bookmarkEnd w:id="52"/>
      <w:bookmarkEnd w:id="54"/>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Het gebruik van de verschillende berichtcodes wordt hieronder nader toegelicht. In het Bv02-bericht of het Bv03-bericht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'true'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en de Bv03-berichten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'false' geldt het volgende: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crossRefNummer</w:t>
      </w:r>
      <w:r>
        <w:rPr>
          <w:b w:val="false"/>
          <w:bCs w:val="false"/>
          <w:i w:val="false"/>
          <w:iCs w:val="false"/>
          <w:u w:val="none"/>
        </w:rPr>
        <w:t xml:space="preserve"> wordt gevuld met het referentienummer van het bericht naar aanleiding waarvan het bevestigingsbericht wordt aangemaakt. Deze regels gelden ook voor het Bv03-bericht zonder element &lt;</w:t>
      </w:r>
      <w:r>
        <w:rPr>
          <w:rFonts w:ascii="Courier New" w:hAnsi="Courier New"/>
          <w:b w:val="false"/>
          <w:bCs w:val="false"/>
          <w:i w:val="false"/>
          <w:iCs w:val="false"/>
          <w:u w:val="none"/>
        </w:rPr>
        <w:t>intermediair&gt;</w:t>
      </w:r>
      <w:r>
        <w:rPr>
          <w:b w:val="false"/>
          <w:bCs w:val="false"/>
          <w:i w:val="false"/>
          <w:iCs w:val="false"/>
          <w:u w:val="none"/>
        </w:rPr>
        <w:t xml:space="preserve"> of met een element &lt;</w:t>
      </w:r>
      <w:r>
        <w:rPr>
          <w:rFonts w:ascii="Courier New" w:hAnsi="Courier New"/>
          <w:b w:val="false"/>
          <w:bCs w:val="false"/>
          <w:i w:val="false"/>
          <w:iCs w:val="false"/>
          <w:u w:val="none"/>
        </w:rPr>
        <w:t>intermediair&gt;</w:t>
      </w:r>
      <w:r>
        <w:rPr>
          <w:b w:val="false"/>
          <w:bCs w:val="false"/>
          <w:i w:val="false"/>
          <w:iCs w:val="false"/>
          <w:u w:val="none"/>
        </w:rPr>
        <w:t xml:space="preserve"> met de waarde 'N', omdat dit asynchroon kan worden ontvangen, wanneer er intermediaire nodes zijn.</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5" w:name="__RefHeading___Toc27650_84081049"/>
      <w:bookmarkEnd w:id="55"/>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6" w:name="__RefHeading__36323461"/>
      <w:bookmarkStart w:id="57" w:name="Ref_RegelsFoutberichten"/>
      <w:bookmarkStart w:id="58" w:name="Ref_RegelsFoutberichten"/>
      <w:bookmarkEnd w:id="56"/>
      <w:bookmarkEnd w:id="58"/>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59" w:name="_Ref136240449"/>
      <w:bookmarkStart w:id="60" w:name="_Ref141021140"/>
      <w:r>
        <w:rPr>
          <w:spacing w:val="-2"/>
        </w:rPr>
        <w:t>A</w:t>
      </w:r>
      <w:bookmarkEnd w:id="59"/>
      <w:bookmarkEnd w:id="60"/>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3"/>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
        </w:numPr>
        <w:tabs>
          <w:tab w:val="left" w:pos="0" w:leader="none"/>
        </w:tabs>
        <w:ind w:left="363" w:right="0" w:hanging="363"/>
        <w:rPr/>
      </w:pPr>
      <w:bookmarkStart w:id="61" w:name="__RefHeading__34532389"/>
      <w:bookmarkStart w:id="62" w:name="_Ref416573071"/>
      <w:bookmarkStart w:id="63" w:name="_Ref416573544"/>
      <w:bookmarkStart w:id="64" w:name="_Ref422133146"/>
      <w:bookmarkEnd w:id="61"/>
      <w:r>
        <w:rPr/>
        <w:t>K</w:t>
      </w:r>
      <w:bookmarkEnd w:id="62"/>
      <w:bookmarkEnd w:id="63"/>
      <w:bookmarkEnd w:id="64"/>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4"/>
      </w:r>
      <w:r>
        <w:rPr/>
        <w:t>: kennisgevingberichten en synchronisatieberichten.</w:t>
      </w:r>
    </w:p>
    <w:p>
      <w:pPr>
        <w:pStyle w:val="Normal"/>
        <w:rPr/>
      </w:pPr>
      <w:r>
        <w:rPr/>
      </w:r>
    </w:p>
    <w:p>
      <w:pPr>
        <w:pStyle w:val="Normal"/>
        <w:rPr/>
      </w:pPr>
      <w:r>
        <w:rPr/>
        <w:t>Er zijn zes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Lk03: samengesteld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Lk04: samengesteld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7"/>
        </w:numPr>
        <w:rPr/>
      </w:pPr>
      <w:r>
        <w:rPr/>
        <w:t>Sa01: Asynchrone synchronisatie van alleen de actuele situatie;</w:t>
      </w:r>
    </w:p>
    <w:p>
      <w:pPr>
        <w:pStyle w:val="Normal"/>
        <w:numPr>
          <w:ilvl w:val="0"/>
          <w:numId w:val="77"/>
        </w:numPr>
        <w:rPr/>
      </w:pPr>
      <w:r>
        <w:rPr/>
        <w:t>Sa02: Synchrone synchronisatie van alleen de actuele situatie;</w:t>
      </w:r>
    </w:p>
    <w:p>
      <w:pPr>
        <w:pStyle w:val="Normal"/>
        <w:numPr>
          <w:ilvl w:val="0"/>
          <w:numId w:val="77"/>
        </w:numPr>
        <w:rPr/>
      </w:pPr>
      <w:r>
        <w:rPr/>
        <w:t>Sh01: Asynchrone synchronisatie van de toestand van een object, inclusief historie en toekomstige mutaties;</w:t>
      </w:r>
    </w:p>
    <w:p>
      <w:pPr>
        <w:pStyle w:val="Normal"/>
        <w:numPr>
          <w:ilvl w:val="0"/>
          <w:numId w:val="77"/>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7"/>
        </w:numPr>
        <w:rPr/>
      </w:pPr>
      <w:r>
        <w:rPr/>
        <w:t>Sa03: Asynchrone vraag om een Sa01-bericht;</w:t>
      </w:r>
    </w:p>
    <w:p>
      <w:pPr>
        <w:pStyle w:val="Normal"/>
        <w:numPr>
          <w:ilvl w:val="0"/>
          <w:numId w:val="77"/>
        </w:numPr>
        <w:rPr/>
      </w:pPr>
      <w:r>
        <w:rPr/>
        <w:t>Sa04: Synchrone vraag om een Sa02-bericht;</w:t>
      </w:r>
    </w:p>
    <w:p>
      <w:pPr>
        <w:pStyle w:val="Normal"/>
        <w:numPr>
          <w:ilvl w:val="0"/>
          <w:numId w:val="77"/>
        </w:numPr>
        <w:rPr/>
      </w:pPr>
      <w:r>
        <w:rPr/>
        <w:t>Sh03: Asynchrone vraag om een Sh01-bericht;</w:t>
      </w:r>
    </w:p>
    <w:p>
      <w:pPr>
        <w:pStyle w:val="Normal"/>
        <w:numPr>
          <w:ilvl w:val="0"/>
          <w:numId w:val="77"/>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samengestelde 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&lt;object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StUF:entiteittype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&lt;StUF:entiteittype&gt;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Een samengestelde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&lt;samengesteldeKennisgeving&gt;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&lt;/samengesteldeKennisgeving&gt;</w:t>
      </w:r>
    </w:p>
    <w:p>
      <w:pPr>
        <w:pStyle w:val="Normal"/>
        <w:rPr/>
      </w:pPr>
      <w:r>
        <w:rPr/>
      </w:r>
    </w:p>
    <w:p>
      <w:pPr>
        <w:pStyle w:val="Normal"/>
        <w:rPr/>
      </w:pPr>
      <w:r>
        <w:rPr/>
        <w:t xml:space="preserve">De naam samengesteldeKennisgeving is nog vrij te kiezen. Een samengestelde kennisgeving bevat het element </w:t>
      </w:r>
      <w:r>
        <w:rPr>
          <w:rFonts w:ascii="Courier New" w:hAnsi="Courier New"/>
        </w:rPr>
        <w:t>&lt;parameters&gt;</w:t>
      </w:r>
      <w:r>
        <w:rPr/>
        <w:t xml:space="preserve"> gevolgd door twee of meer enkelvoudige kennisgevingen. Alle enkelvoudige kennisgevingen binnen een samengestelde 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&lt;samengesteldeKennisgeving&gt;</w:t>
      </w:r>
      <w:r>
        <w:rPr/>
        <w:t xml:space="preserve"> mogen niet strijdig zijn met de inhoud van deze elementen binnen een enkelvoudige kennisgeving erbinnen. Als ze toch strijdig zijn, dan gaan de waarden op het niveau van de samengestelde 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net als de samengestelde kennisgeving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samengestelde 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
        </w:numPr>
        <w:tabs>
          <w:tab w:val="left" w:pos="0" w:leader="none"/>
        </w:tabs>
        <w:ind w:left="576" w:right="0" w:hanging="576"/>
        <w:rPr/>
      </w:pPr>
      <w:bookmarkStart w:id="65" w:name="_Ref411840052"/>
      <w:bookmarkStart w:id="66" w:name="_Ref96834015"/>
      <w:bookmarkStart w:id="67" w:name="_Ref96834044"/>
      <w:bookmarkStart w:id="68" w:name="_Ref100555216"/>
      <w:bookmarkStart w:id="69" w:name="_Ref100555224"/>
      <w:bookmarkStart w:id="70" w:name="_Ref100555248"/>
      <w:bookmarkStart w:id="71" w:name="_Ref100555360"/>
      <w:bookmarkStart w:id="72" w:name="__RefHeading__34541453"/>
      <w:bookmarkEnd w:id="72"/>
      <w:bookmarkEnd w:id="65"/>
      <w:bookmarkEnd w:id="66"/>
      <w:bookmarkEnd w:id="67"/>
      <w:bookmarkEnd w:id="68"/>
      <w:bookmarkEnd w:id="69"/>
      <w:bookmarkEnd w:id="70"/>
      <w:bookmarkEnd w:id="71"/>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64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9"/>
        <w:gridCol w:w="1058"/>
        <w:gridCol w:w="1058"/>
        <w:gridCol w:w="569"/>
        <w:gridCol w:w="569"/>
        <w:gridCol w:w="1933"/>
        <w:gridCol w:w="1934"/>
      </w:tblGrid>
      <w:tr>
        <w:trPr/>
        <w:tc>
          <w:tcPr>
            <w:tcW w:w="151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56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Lk04</w:t>
            </w:r>
          </w:p>
        </w:tc>
        <w:tc>
          <w:tcPr>
            <w:tcW w:w="19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9"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56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3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samengestelde kennisgevingen is het element entiteittype niet altijd zinnig. Om toch foutafhandeling op het niveau van de stuurgegevens mogelijk te maken moet in de stuurgegevens van een samengestelde 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8"/>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LK03/Lk04</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Samengestelde kennisgevingen hebben geen parameter element. Het is ook onzinnig de elementen 'mutatiesoort' en</w:t>
      </w:r>
    </w:p>
    <w:p>
      <w:pPr>
        <w:pStyle w:val="Normal"/>
        <w:rPr/>
      </w:pPr>
      <w:r>
        <w:rPr/>
        <w:t>'indicatorOvername' aan een samengestelde kennisgeving te koppelen. Deze attributen worden immers op de</w:t>
      </w:r>
    </w:p>
    <w:p>
      <w:pPr>
        <w:pStyle w:val="Normal"/>
        <w:rPr/>
      </w:pPr>
      <w:r>
        <w:rPr/>
        <w:t>afzonderlijke enkelvoudige kennisgevingen van de samengestelde kennisgeving gedefinieerd.</w:t>
      </w:r>
    </w:p>
    <w:p>
      <w:pPr>
        <w:pStyle w:val="Kop2"/>
        <w:widowControl/>
        <w:numPr>
          <w:ilvl w:val="1"/>
          <w:numId w:val="1"/>
        </w:numPr>
        <w:tabs>
          <w:tab w:val="left" w:pos="0" w:leader="none"/>
        </w:tabs>
        <w:ind w:left="576" w:right="0" w:hanging="576"/>
        <w:rPr/>
      </w:pPr>
      <w:bookmarkStart w:id="73" w:name="__RefHeading__26339_1582773544"/>
      <w:bookmarkStart w:id="74" w:name="_Ref521815103"/>
      <w:bookmarkStart w:id="75" w:name="_Ref400948502"/>
      <w:bookmarkStart w:id="76" w:name="_Ref522086929"/>
      <w:bookmarkEnd w:id="73"/>
      <w:r>
        <w:rPr/>
        <w:t>Regels voor enkelvoudige kennisgevingberichten</w:t>
      </w:r>
      <w:bookmarkEnd w:id="74"/>
      <w:bookmarkEnd w:id="75"/>
      <w:bookmarkEnd w:id="76"/>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'geenWaarde' heeft.</w:t>
      </w:r>
    </w:p>
    <w:p>
      <w:pPr>
        <w:pStyle w:val="Normal"/>
        <w:widowControl/>
        <w:tabs>
          <w:tab w:val="left" w:pos="-72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7" w:name="__RefHeading__23710_2121670313"/>
      <w:bookmarkEnd w:id="77"/>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 StUF:noValue=”geenWaarde”/&gt;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een samengestelde kennisgeving 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78" w:name="Ref_VerwerkingssoortParagraaf"/>
      <w:bookmarkStart w:id="79" w:name="Ref_VerwerkingssoortParagraaf"/>
      <w:bookmarkEnd w:id="79"/>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StUF:verwerkingssoort</w:t>
      </w:r>
      <w:r>
        <w:rPr/>
        <w:t xml:space="preserve">, waarmee kan worden aangegeven wat er precies verwacht wordt. Het attribute </w:t>
      </w:r>
      <w:r>
        <w:rPr>
          <w:rFonts w:ascii="Courier New" w:hAnsi="Courier New"/>
        </w:rPr>
        <w:t>StUF:verwerkingssoort</w:t>
      </w:r>
      <w:r>
        <w:rPr/>
        <w:t xml:space="preserve"> moet in een kennisgevingbericht worden opgenomen op alle elementen voor een fundamentele entiteit of relatie-entiteit. De volgende waarden voor </w:t>
      </w:r>
      <w:r>
        <w:rPr>
          <w:rFonts w:ascii="Courier New" w:hAnsi="Courier New"/>
        </w:rPr>
        <w:t>StUF:verwerkingssoort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StUF:verwerkingssoort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ullenObjectenKennisgeving"/>
      <w:bookmarkEnd w:id="80"/>
      <w:r>
        <w:rPr/>
        <w:t xml:space="preserve">Het vullen van de </w:t>
      </w:r>
      <w:r>
        <w:rPr>
          <w:rFonts w:ascii="Courier New" w:hAnsi="Courier New"/>
        </w:rPr>
        <w:t>&lt;object&gt;</w:t>
      </w:r>
      <w:bookmarkStart w:id="81" w:name="Ref_VullenObjectenKennisgeving"/>
      <w:bookmarkEnd w:id="81"/>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StUF:entiteittype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StUF:sleutelVerzendend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StUF:sleutelVerzendend</w:t>
      </w:r>
      <w:r>
        <w:rPr>
          <w:spacing w:val="-2"/>
        </w:rPr>
        <w:t xml:space="preserve"> niet opgenomen. In een relatie hoeft de sleutelVerzendend niet te worden opgenomen, ook al is die bekend. De attributes </w:t>
      </w:r>
      <w:r>
        <w:rPr>
          <w:rFonts w:ascii="Courier New" w:hAnsi="Courier New"/>
          <w:spacing w:val="-2"/>
        </w:rPr>
        <w:t>StUF:sleutelOntvangend</w:t>
      </w:r>
      <w:r>
        <w:rPr>
          <w:spacing w:val="-2"/>
        </w:rPr>
        <w:t xml:space="preserve"> en </w:t>
      </w:r>
      <w:r>
        <w:rPr>
          <w:rFonts w:cs="Courier New" w:ascii="Courier New" w:hAnsi="Courier New"/>
          <w:spacing w:val="-2"/>
        </w:rPr>
        <w:t>StUF:sleutelGegevensbeheer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 tenzij sleutelOntvangend met een waarde is opgenomen</w:t>
      </w:r>
      <w:r>
        <w:rPr>
          <w:rStyle w:val="Voetnootanker"/>
          <w:spacing w:val="-2"/>
        </w:rPr>
        <w:footnoteReference w:id="15"/>
      </w:r>
      <w:r>
        <w:rPr>
          <w:spacing w:val="-2"/>
        </w:rPr>
        <w:t xml:space="preserve">. </w:t>
      </w:r>
      <w:r>
        <w:rPr/>
        <w:t>Het is toegestaan om in een sectormodel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rFonts w:ascii="Courier New" w:hAnsi="Courier New"/>
          <w:spacing w:val="-2"/>
        </w:rPr>
        <w:t>StUF:noValue=”geenWaarde”</w:t>
      </w:r>
      <w:r>
        <w:rPr>
          <w:spacing w:val="-2"/>
        </w:rPr>
        <w:t xml:space="preserve"> opgenomen in 'huidig' en het gewijzigde element wordt niet met </w:t>
      </w:r>
      <w:r>
        <w:rPr>
          <w:rFonts w:ascii="Courier New" w:hAnsi="Courier New"/>
          <w:spacing w:val="-2"/>
        </w:rPr>
        <w:t>StUF:noValue=”geenWaarde”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rFonts w:ascii="Courier New" w:hAnsi="Courier New"/>
          <w:spacing w:val="-2"/>
        </w:rPr>
        <w:t>xsi:nil=”true”</w:t>
      </w:r>
      <w:r>
        <w:rPr>
          <w:spacing w:val="-2"/>
        </w:rPr>
        <w:t xml:space="preserve"> en </w:t>
      </w:r>
      <w:r>
        <w:rPr>
          <w:rFonts w:ascii="Courier New" w:hAnsi="Courier New"/>
          <w:spacing w:val="-2"/>
        </w:rPr>
        <w:t>StUF:noValue=”waardeOnbekend”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__RefHeading__23918_294031770"/>
      <w:bookmarkEnd w:id="82"/>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Een enkelvoudige kennisgeving mag alleen worden verzonden, als minimaal één van de kerngegevens van de topfundamenteel een waarde heeft of als het attribute </w:t>
      </w:r>
      <w:r>
        <w:rPr>
          <w:rFonts w:cs="Courier New" w:ascii="Courier New" w:hAnsi="Courier New"/>
          <w:spacing w:val="-2"/>
        </w:rPr>
        <w:t>StUF:sleutelOntvangend</w:t>
      </w:r>
      <w:r>
        <w:rPr>
          <w:spacing w:val="-2"/>
        </w:rPr>
        <w:t xml:space="preserve"> bekend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80"/>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8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StUF:verwerkingssoort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704"/>
        <w:gridCol w:w="623"/>
        <w:gridCol w:w="843"/>
        <w:gridCol w:w="876"/>
        <w:gridCol w:w="866"/>
        <w:gridCol w:w="1004"/>
        <w:gridCol w:w="3100"/>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7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84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7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6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100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1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K/Sleutel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7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70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0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3"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84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6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100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10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K/Sleutel</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K/Sleutel</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w:t>
      </w:r>
      <w:r>
        <w:rPr>
          <w:rFonts w:ascii="Courier New" w:hAnsi="Courier New"/>
          <w:spacing w:val="-2"/>
        </w:rPr>
        <w:t>StUF:noValue</w:t>
      </w:r>
      <w:r>
        <w:rPr/>
        <w:t xml:space="preserve"> in h</w:t>
      </w:r>
      <w:r>
        <w:rPr>
          <w:spacing w:val="-2"/>
        </w:rPr>
        <w:t xml:space="preserve">et element </w:t>
      </w:r>
      <w:r>
        <w:rPr>
          <w:rFonts w:ascii="Courier New" w:hAnsi="Courier New"/>
          <w:spacing w:val="-2"/>
        </w:rPr>
        <w:t>&lt;StUF:eindGeldigheid&gt;</w:t>
      </w:r>
      <w:r>
        <w:rPr/>
        <w:t xml:space="preserve"> de waarde </w:t>
      </w:r>
      <w:r>
        <w:rPr>
          <w:rFonts w:ascii="Courier New" w:hAnsi="Courier New"/>
          <w:spacing w:val="-2"/>
        </w:rPr>
        <w:t>”geenWaarde”</w:t>
      </w:r>
      <w:r>
        <w:rPr/>
        <w:t xml:space="preserve"> 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3"/>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4"/>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4"/>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4"/>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‘O’ en ‘S’ zijn de kerngegevens verplicht, ook als </w:t>
      </w:r>
      <w:r>
        <w:rPr>
          <w:rFonts w:ascii="Courier New" w:hAnsi="Courier New"/>
          <w:spacing w:val="-2"/>
        </w:rPr>
        <w:t>StUF:sleutelOntvangend</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3" w:name="__RefHeading__194884_1896588334"/>
      <w:bookmarkEnd w:id="83"/>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StUF:sleutelOntvangend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StUF:sleutelVerzendend</w:t>
      </w:r>
      <w:r>
        <w:rPr>
          <w:spacing w:val="-2"/>
        </w:rPr>
        <w:t xml:space="preserve"> verplicht is, als het zendend systeem erover beschikt. Als het attribute </w:t>
      </w:r>
      <w:r>
        <w:rPr>
          <w:rFonts w:ascii="Courier New" w:hAnsi="Courier New"/>
          <w:spacing w:val="-2"/>
        </w:rPr>
        <w:t>StUF:sleutelOntvangend</w:t>
      </w:r>
      <w:r>
        <w:rPr>
          <w:spacing w:val="-2"/>
        </w:rPr>
        <w:t xml:space="preserve"> niet is opgenomen, moeten de kerngegevens die de gerelateerde entiteit identificeren worden 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als waarde </w:t>
      </w:r>
      <w:r>
        <w:rPr>
          <w:rFonts w:ascii="Courier New" w:hAnsi="Courier New"/>
        </w:rPr>
        <w:t>StUF:noValue=”geenWaarde”</w:t>
      </w:r>
      <w:r>
        <w:rPr/>
        <w:t xml:space="preserv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StUF:noValue</w:t>
      </w:r>
      <w:r>
        <w:rPr/>
        <w:t xml:space="preserve"> in </w:t>
      </w:r>
      <w:r>
        <w:rPr>
          <w:rFonts w:ascii="Courier New" w:hAnsi="Courier New"/>
        </w:rPr>
        <w:t>&lt;StUF:eindGeldigheid&gt;</w:t>
      </w:r>
      <w:r>
        <w:rPr/>
        <w:t xml:space="preserve"> de waarde </w:t>
      </w:r>
      <w:r>
        <w:rPr>
          <w:rFonts w:ascii="Courier New" w:hAnsi="Courier New"/>
        </w:rPr>
        <w:t>”geenWaarde”</w:t>
      </w:r>
      <w:r>
        <w:rPr/>
        <w:t xml:space="preserv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StUF:verwerkingssoort=”T”</w:t>
      </w:r>
      <w:r>
        <w:rPr>
          <w:spacing w:val="-2"/>
        </w:rPr>
        <w:t xml:space="preserve"> en </w:t>
      </w:r>
      <w:r>
        <w:rPr>
          <w:rFonts w:ascii="Courier New" w:hAnsi="Courier New"/>
          <w:spacing w:val="-2"/>
        </w:rPr>
        <w:t>StUF:noValue=”geenWaarde”</w:t>
      </w:r>
      <w:r>
        <w:rPr>
          <w:spacing w:val="-2"/>
        </w:rPr>
        <w:t xml:space="preserve"> en met een lege elementinhoud. De relevant geworden relatie wordt met </w:t>
      </w:r>
      <w:r>
        <w:rPr>
          <w:rFonts w:ascii="Courier New" w:hAnsi="Courier New"/>
          <w:spacing w:val="-2"/>
        </w:rPr>
        <w:t>StUF:verwerkingssoort=”T”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met als attribute </w:t>
      </w:r>
      <w:r>
        <w:rPr>
          <w:rFonts w:ascii="Courier New" w:hAnsi="Courier New"/>
          <w:spacing w:val="-2"/>
        </w:rPr>
        <w:t>StUF:noValue=”geenWaarde”</w:t>
      </w:r>
      <w:r>
        <w:rPr>
          <w:spacing w:val="-2"/>
        </w:rPr>
        <w:t xml:space="preserve">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StUF:verwerkingssoort=”V”</w:t>
      </w:r>
      <w:r>
        <w:rPr/>
        <w:t xml:space="preserve"> en met de kerngegevens of sleutelOntvangend.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rFonts w:ascii="Courier New" w:hAnsi="Courier New"/>
          <w:spacing w:val="-2"/>
        </w:rPr>
        <w:t>StUF:noValue=”geenWaarde”</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StUF:entiteittype</w:t>
      </w:r>
      <w:r>
        <w:rPr>
          <w:spacing w:val="-2"/>
        </w:rPr>
        <w:t xml:space="preserve">, </w:t>
      </w:r>
      <w:r>
        <w:rPr>
          <w:rFonts w:ascii="Courier New" w:hAnsi="Courier New"/>
          <w:spacing w:val="-2"/>
        </w:rPr>
        <w:t>StUF:verwerkingssoort=”E”</w:t>
      </w:r>
      <w:r>
        <w:rPr/>
        <w:t>,</w:t>
      </w:r>
      <w:r>
        <w:rPr>
          <w:spacing w:val="-2"/>
        </w:rPr>
        <w:t xml:space="preserve"> </w:t>
      </w:r>
      <w:r>
        <w:rPr>
          <w:rFonts w:ascii="Courier New" w:hAnsi="Courier New"/>
          <w:spacing w:val="-2"/>
        </w:rPr>
        <w:t>StUF:noValue=”geenWaarde”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1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3892"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9"/>
        <w:gridCol w:w="2751"/>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9"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27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2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K/Sleutel</w:t>
            </w:r>
            <w:r>
              <w:rPr>
                <w:spacing w:val="-2"/>
                <w:sz w:val="16"/>
                <w:szCs w:val="16"/>
              </w:rPr>
              <w:t xml:space="preserve"> + te wijzigen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K/Sleutel + gewijzigde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 xml:space="preserve">K/Sleutel </w:t>
            </w:r>
            <w:r>
              <w:rPr>
                <w:spacing w:val="-2"/>
                <w:sz w:val="16"/>
                <w:szCs w:val="16"/>
              </w:rPr>
              <w:t>+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te corrig. geg.</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K/Sleutel</w:t>
            </w:r>
            <w:r>
              <w:rPr>
                <w:spacing w:val="-2"/>
                <w:sz w:val="16"/>
                <w:szCs w:val="16"/>
              </w:rPr>
              <w:t xml:space="preserve"> + gecorrig. geg.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K/Sleutel</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K/Sleutel</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rFonts w:ascii="Courier New" w:hAnsi="Courier New"/>
                <w:spacing w:val="-2"/>
                <w:sz w:val="16"/>
                <w:szCs w:val="16"/>
              </w:rPr>
              <w:t>K/Sleutel</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K/Sleutel</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51"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2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30"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K/Sleutel</w:t>
            </w:r>
          </w:p>
        </w:tc>
      </w:tr>
    </w:tbl>
    <w:p>
      <w:pPr>
        <w:sectPr>
          <w:headerReference w:type="default" r:id="rId14"/>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Opnemen met lege elementinhoud en met als attribuut </w:t>
            </w:r>
            <w:r>
              <w:rPr>
                <w:rFonts w:ascii="Courier New" w:hAnsi="Courier New"/>
                <w:spacing w:val="-2"/>
                <w:sz w:val="16"/>
              </w:rPr>
              <w:t>StUF:noValue=”geenWaarde”</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 en met als attribuut StUF:noValue=”geenWaarde”</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Neem de relatie-entiteit op met als </w:t>
            </w:r>
            <w:r>
              <w:rPr>
                <w:spacing w:val="-2"/>
                <w:sz w:val="16"/>
                <w:szCs w:val="16"/>
              </w:rPr>
              <w:t xml:space="preserve">attribuut </w:t>
            </w:r>
            <w:r>
              <w:rPr>
                <w:rFonts w:ascii="Courier New" w:hAnsi="Courier New"/>
                <w:spacing w:val="-2"/>
                <w:sz w:val="16"/>
              </w:rPr>
              <w:t>StUF:noValue=”geenWaarde”</w:t>
            </w:r>
            <w:r>
              <w:rPr>
                <w:spacing w:val="-2"/>
                <w:sz w:val="16"/>
              </w:rPr>
              <w:t xml:space="preserve"> en met een lege elementin</w:t>
              <w:softHyphen/>
              <w:t>houd.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K/sleutel</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 xml:space="preserve">Vanuit het sectormodel verplicht gestelde elementen, geen kerngegevens als </w:t>
            </w:r>
            <w:r>
              <w:rPr>
                <w:rFonts w:ascii="Courier New" w:hAnsi="Courier New"/>
                <w:spacing w:val="-2"/>
                <w:sz w:val="16"/>
              </w:rPr>
              <w:t>StUF:sleutelOntvangend</w:t>
            </w:r>
            <w:r>
              <w:rPr>
                <w:spacing w:val="-2"/>
                <w:sz w:val="16"/>
              </w:rPr>
              <w:t xml:space="preserve"> voorkomt en met kerngegevens als </w:t>
            </w:r>
            <w:r>
              <w:rPr>
                <w:rFonts w:ascii="Courier New" w:hAnsi="Courier New"/>
                <w:spacing w:val="-2"/>
                <w:sz w:val="16"/>
              </w:rPr>
              <w:t>StUF:sleutelOntvangend</w:t>
            </w:r>
            <w:r>
              <w:rPr>
                <w:spacing w:val="-2"/>
                <w:sz w:val="16"/>
              </w:rPr>
              <w:t xml:space="preserve"> ontbreekt.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StUF:verwerkingssoort=”V”</w:t>
      </w:r>
      <w:r>
        <w:rPr>
          <w:spacing w:val="-2"/>
        </w:rPr>
        <w:t xml:space="preserve"> en met de kerngegevens of sleutelOntvangend.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als waarde </w:t>
      </w:r>
      <w:r>
        <w:rPr>
          <w:rFonts w:ascii="Courier New" w:hAnsi="Courier New"/>
          <w:spacing w:val="-2"/>
        </w:rPr>
        <w:t>StUF:noValue=”geenWaarde”</w:t>
      </w:r>
      <w:r>
        <w:rPr>
          <w:spacing w:val="-2"/>
        </w:rPr>
        <w:t xml:space="preserve">. </w:t>
        <w:br/>
        <w:t xml:space="preserve">In geval van verwerkingssoort 'V' wordt in het 'huidige' object de relatie opgenomen met de attributes </w:t>
      </w:r>
      <w:r>
        <w:rPr>
          <w:rFonts w:ascii="Courier New" w:hAnsi="Courier New"/>
          <w:spacing w:val="-2"/>
        </w:rPr>
        <w:t>StUF:entiteittype</w:t>
      </w:r>
      <w:r>
        <w:rPr>
          <w:spacing w:val="-2"/>
        </w:rPr>
        <w:t xml:space="preserve">, </w:t>
      </w:r>
      <w:r>
        <w:rPr>
          <w:rFonts w:ascii="Courier New" w:hAnsi="Courier New"/>
          <w:spacing w:val="-2"/>
        </w:rPr>
        <w:t>StUF:verwerkingssoort=”V”,</w:t>
      </w:r>
      <w:r>
        <w:rPr>
          <w:spacing w:val="-2"/>
        </w:rPr>
        <w:t xml:space="preserve"> </w:t>
      </w:r>
      <w:r>
        <w:rPr>
          <w:rFonts w:ascii="Courier New" w:hAnsi="Courier New"/>
          <w:spacing w:val="-2"/>
        </w:rPr>
        <w:t>StUF:noValue=”geenWaarde”</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38"/>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4" w:name="_Ref98304159"/>
      <w:bookmarkStart w:id="85" w:name="__RefHeading__36276645"/>
      <w:bookmarkEnd w:id="85"/>
      <w:bookmarkEnd w:id="84"/>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StUF:verwerkingssoort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StUF:verwerkingssoort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StUF:verwerkingssoort 'T'</w:t>
      </w:r>
      <w:r>
        <w:rPr>
          <w:spacing w:val="-2"/>
        </w:rPr>
        <w:t xml:space="preserve"> voor gerelateerden verboden worden. Wanneer het zendende systeem verwacht dat het ontvangende systeem de gerelateerde niet kent, dan wordt in dat geval in een samengestelde kennisgeving eerst een toevoegkennisgeving voor de gerelateerde opgenomen en vervolgens de kennisgeving met de nieuwe relatie met zijn gerelateerde. De gerelateerde in de relatie krijgt nu </w:t>
      </w:r>
      <w:r>
        <w:rPr>
          <w:rFonts w:ascii="Courier New" w:hAnsi="Courier New"/>
          <w:spacing w:val="-2"/>
        </w:rPr>
        <w:t>StUF:verwerkingssoort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StUF:verwerkingssoort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StUF:verwerkingssoort</w:t>
      </w:r>
      <w:r>
        <w:rPr>
          <w:rFonts w:cs="Courier New"/>
          <w:i/>
          <w:iCs/>
        </w:rPr>
        <w:t xml:space="preserve"> in de topfundamenteel, relaties en de gerelateerde</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Ref_ResponsLk01"/>
      <w:bookmarkStart w:id="87" w:name="Ref_ResponsLk01"/>
      <w:bookmarkEnd w:id="87"/>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&lt;StUF:beginGeldigheid&gt;2003-03-02&lt;/StUF:beginGeldigheid&gt;</w:t>
      </w:r>
    </w:p>
    <w:p>
      <w:pPr>
        <w:pStyle w:val="Normal"/>
        <w:rPr>
          <w:rFonts w:ascii="Courier New" w:hAnsi="Courier New"/>
          <w:sz w:val="16"/>
          <w:szCs w:val="16"/>
        </w:rPr>
      </w:pPr>
      <w:r>
        <w:rPr>
          <w:rFonts w:ascii="Courier New" w:hAnsi="Courier New"/>
          <w:sz w:val="16"/>
          <w:szCs w:val="16"/>
        </w:rPr>
        <w:tab/>
        <w:tab/>
        <w:t>&lt;StUF:eindGeldigheid&gt;2003-11-15&lt;/StUF:eindGeldigheid&gt;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&lt;StUF:beginGeldigheid&gt;2003-11-15&lt;/StUF:beginGeldigheid&gt;</w:t>
      </w:r>
    </w:p>
    <w:p>
      <w:pPr>
        <w:pStyle w:val="Normal"/>
        <w:rPr>
          <w:rFonts w:ascii="Courier New" w:hAnsi="Courier New"/>
          <w:sz w:val="16"/>
          <w:szCs w:val="16"/>
        </w:rPr>
      </w:pPr>
      <w:r>
        <w:rPr>
          <w:rFonts w:ascii="Courier New" w:hAnsi="Courier New"/>
          <w:sz w:val="16"/>
          <w:szCs w:val="16"/>
        </w:rPr>
        <w:tab/>
        <w:tab/>
        <w:t>&lt;StUF:eindGeldigheid&gt;2004-01-07&lt;/StUF:eindGeldigheid&gt;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&lt;StUF:beginGeldigheid&gt;2004-01-07&lt;/StUF:beginGeldigheid&gt;</w:t>
      </w:r>
    </w:p>
    <w:p>
      <w:pPr>
        <w:pStyle w:val="Normal"/>
        <w:rPr>
          <w:rFonts w:ascii="Courier New" w:hAnsi="Courier New"/>
          <w:sz w:val="16"/>
          <w:szCs w:val="16"/>
        </w:rPr>
      </w:pPr>
      <w:r>
        <w:rPr>
          <w:rFonts w:ascii="Courier New" w:hAnsi="Courier New"/>
          <w:sz w:val="16"/>
          <w:szCs w:val="16"/>
        </w:rPr>
        <w:tab/>
        <w:tab/>
        <w:t>&lt;StUF:eindGeldigheid&gt;2004-02-28&lt;/StUF:eindGeldigheid&gt;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&lt;StUF:beginGeldigheid&gt;2004-02-28&lt;/StUF:beginGeldigheid&gt;</w:t>
      </w:r>
    </w:p>
    <w:p>
      <w:pPr>
        <w:pStyle w:val="Normal"/>
        <w:rPr>
          <w:rFonts w:ascii="Courier New" w:hAnsi="Courier New"/>
          <w:sz w:val="16"/>
          <w:szCs w:val="16"/>
        </w:rPr>
      </w:pPr>
      <w:r>
        <w:rPr>
          <w:rFonts w:ascii="Courier New" w:hAnsi="Courier New"/>
          <w:sz w:val="16"/>
          <w:szCs w:val="16"/>
        </w:rPr>
        <w:tab/>
        <w:tab/>
        <w:t>&lt;StUF:eindGeldigheid&gt;2004-03-04&lt;/StUF:eindGeldigheid&gt;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&lt;object entiteittype=”XXX”&gt;</w:t>
      </w:r>
    </w:p>
    <w:p>
      <w:pPr>
        <w:pStyle w:val="Normal"/>
        <w:rPr>
          <w:rFonts w:ascii="Courier New" w:hAnsi="Courier New"/>
          <w:sz w:val="16"/>
          <w:szCs w:val="16"/>
        </w:rPr>
      </w:pPr>
      <w:r>
        <w:rPr>
          <w:rFonts w:ascii="Courier New" w:hAnsi="Courier New"/>
          <w:sz w:val="16"/>
          <w:szCs w:val="16"/>
        </w:rPr>
        <w:tab/>
        <w:t>&lt;inOnderzoek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
        </w:numPr>
        <w:tabs>
          <w:tab w:val="left" w:pos="0" w:leader="none"/>
        </w:tabs>
        <w:ind w:left="576" w:right="0" w:hanging="576"/>
        <w:rPr/>
      </w:pPr>
      <w:r>
        <w:rPr/>
        <w:t>Regels voor samengestelde kennisgevingberichten</w:t>
      </w:r>
    </w:p>
    <w:p>
      <w:pPr>
        <w:pStyle w:val="Normal"/>
        <w:rPr/>
      </w:pPr>
      <w:r>
        <w:rPr/>
        <w:t>De body van een samengesteld kennisgevingbericht bestaat uit twee of meer enkelvoudige kennisgevingberichten. Deze enkelvoudige kennisgevingberichten dienen door het ontvangende systeem verwerkt te worden in de volgorde waarin ze in de samengestelde kennisgeving staan. De enkelvoudige kennisgevingberichten dienen elk te voldoen aan de regels zoals hierboven beschreven en er gelden de volgende aanvullende regels: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synchrone</w:t>
      </w:r>
      <w:r>
        <w:rPr/>
        <w:t xml:space="preserve"> samengestelde kennisgeving mag alleen </w:t>
      </w:r>
      <w:r>
        <w:rPr>
          <w:i/>
          <w:iCs/>
        </w:rPr>
        <w:t>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Een </w:t>
      </w:r>
      <w:r>
        <w:rPr>
          <w:i/>
          <w:iCs/>
        </w:rPr>
        <w:t>asynchrone</w:t>
      </w:r>
      <w:r>
        <w:rPr/>
        <w:t xml:space="preserve"> samengestelde kennisgeving mag alleen </w:t>
      </w:r>
      <w:r>
        <w:rPr>
          <w:i/>
          <w:iCs/>
        </w:rPr>
        <w:t>asynchrone</w:t>
      </w:r>
      <w:r>
        <w:rPr/>
        <w:t xml:space="preserve"> enkelvoudige kennisgevingen bevatten.</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asynchrone enkelvoudige kennisgevingen dienen allemaal dezelfde </w:t>
      </w:r>
      <w:r>
        <w:rPr>
          <w:i/>
          <w:iCs/>
        </w:rPr>
        <w:t>indicatorOvername</w:t>
      </w:r>
      <w:r>
        <w:rPr/>
        <w:t xml:space="preserve"> te hebben als de asynchrone samengestelde kennisgeving waarin ze zitten.</w:t>
      </w:r>
    </w:p>
    <w:p>
      <w:pPr>
        <w:pStyle w:val="Normal"/>
        <w:rPr/>
      </w:pPr>
      <w:r>
        <w:rPr/>
      </w:r>
    </w:p>
    <w:p>
      <w:pPr>
        <w:pStyle w:val="Normal"/>
        <w:rPr/>
      </w:pPr>
      <w:r>
        <w:rPr/>
        <w:t>Het ontvangende systeem verwerkt de enkelvoudige kennisgevingberichten op exact dezelfde wijze als losse enkelvoudige kennisgevingen, maar wel binnen één databasetransactie. Zodra de verwerking van één van de enkelvoudige kennisgevingen in de samengestelde kennisgeving faalt, dient de verwerking van alle reeds verwerkte enkelvoudige kennisgevingen te worden teruggedraaid.</w:t>
      </w:r>
    </w:p>
    <w:p>
      <w:pPr>
        <w:pStyle w:val="Normal"/>
        <w:rPr/>
      </w:pPr>
      <w:r>
        <w:rPr/>
      </w:r>
    </w:p>
    <w:p>
      <w:pPr>
        <w:pStyle w:val="Normal"/>
        <w:rPr/>
      </w:pPr>
      <w:r>
        <w:rPr/>
        <w:t xml:space="preserve">De regels voor de bevestigings- en foutberichten zijn dezelfde als voor enkelvoudige kennisgevingen (zie paragraaf </w:t>
      </w:r>
      <w:r>
        <w:rPr/>
        <w:fldChar w:fldCharType="begin"/>
      </w:r>
      <w:r>
        <w:instrText> REF Ref_ResponsLk01 \n \h </w:instrText>
      </w:r>
      <w:r>
        <w:fldChar w:fldCharType="separate"/>
      </w:r>
      <w:r>
        <w:t>5.2.8</w:t>
      </w:r>
      <w:r>
        <w:fldChar w:fldCharType="end"/>
      </w:r>
      <w:r>
        <w:rPr/>
        <w:t xml:space="preserve"> ) </w:t>
      </w:r>
      <w:r>
        <w:rPr>
          <w:i w:val="false"/>
          <w:iCs w:val="false"/>
        </w:rPr>
        <w:t xml:space="preserve">op één uitzondering na. Als de verwerking van een synchroon samengesteld kennisgevingbericht faalt, wordt een Fo02-foutbericht verstuurd met in het element </w:t>
      </w:r>
      <w:r>
        <w:rPr>
          <w:rFonts w:ascii="Courier New" w:hAnsi="Courier New"/>
          <w:i w:val="false"/>
          <w:iCs w:val="false"/>
        </w:rPr>
        <w:t>&lt;details&gt;</w:t>
      </w:r>
      <w:r>
        <w:rPr>
          <w:rFonts w:eastAsia="Times New Roman" w:cs="Times New Roman"/>
          <w:i w:val="false"/>
          <w:iCs w:val="false"/>
          <w:color w:val="auto"/>
          <w:sz w:val="20"/>
          <w:szCs w:val="20"/>
          <w:lang w:val="nl-NL" w:bidi="ar-SA"/>
        </w:rPr>
        <w:t xml:space="preserve"> </w:t>
      </w:r>
      <w:r>
        <w:rPr>
          <w:i w:val="false"/>
          <w:iCs w:val="false"/>
        </w:rPr>
        <w:t>het referentienummer van de falende enkelvoudige kennisgeving.</w:t>
      </w:r>
    </w:p>
    <w:p>
      <w:pPr>
        <w:pStyle w:val="Kop2"/>
        <w:numPr>
          <w:ilvl w:val="1"/>
          <w:numId w:val="1"/>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StUF:entiteittype</w:t>
      </w:r>
      <w:r>
        <w:rPr/>
        <w:t xml:space="preserve"> en </w:t>
      </w:r>
      <w:r>
        <w:rPr>
          <w:rFonts w:ascii="Courier New" w:hAnsi="Courier New"/>
        </w:rPr>
        <w:t>StUF:functie</w:t>
      </w:r>
      <w:r>
        <w:rPr/>
        <w:t xml:space="preserve">. </w:t>
      </w:r>
      <w:r>
        <w:rPr>
          <w:rFonts w:ascii="Courier New" w:hAnsi="Courier New"/>
        </w:rPr>
        <w:t>StUF:entiteittype</w:t>
      </w:r>
      <w:r>
        <w:rPr/>
        <w:t xml:space="preserve"> heeft als waarde het entiteittype dat wordt toegevoegd/gewijzigd/gecorrigeerd en </w:t>
      </w:r>
      <w:r>
        <w:rPr>
          <w:rFonts w:ascii="Courier New" w:hAnsi="Courier New"/>
        </w:rPr>
        <w:t>StUF:functie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__RefHeading__24381_2031783542"/>
      <w:bookmarkEnd w:id="88"/>
      <w:r>
        <w:rPr/>
        <w:t>Het attribute StUF:sleutelSynchronisatie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5"/>
        </w:numPr>
        <w:rPr/>
      </w:pPr>
      <w:r>
        <w:rPr/>
        <w:t>er van een bepaald type relatie in de loop van de tijd meerdere voorkomens kunnen zijn (geweest);</w:t>
      </w:r>
    </w:p>
    <w:p>
      <w:pPr>
        <w:pStyle w:val="Normal"/>
        <w:numPr>
          <w:ilvl w:val="0"/>
          <w:numId w:val="85"/>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5"/>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StUF:sleutelSynchronisatie</w:t>
      </w:r>
      <w:r>
        <w:rPr/>
        <w:t xml:space="preserve"> binnen een StUF-entiteit. Het attribute </w:t>
      </w:r>
      <w:r>
        <w:rPr>
          <w:rFonts w:ascii="Courier New" w:hAnsi="Courier New"/>
        </w:rPr>
        <w:t>StUF:sleutelSynchronisatie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StUF:sleutelSynchronisatie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StUF:sleutelSynchronisatie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StUF:sleutelSynchronisatie</w:t>
      </w:r>
      <w:r>
        <w:rPr/>
        <w:t xml:space="preserve"> impliceert dat in 'oud'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StUF:verwerkingssoort=”T”</w:t>
      </w:r>
      <w:r>
        <w:rPr/>
        <w:t xml:space="preserve"> c.q. in nieuw in relaties met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StUF:verwerkingssoort=”V”</w:t>
      </w:r>
      <w:r>
        <w:rPr/>
        <w:t xml:space="preserve"> of </w:t>
      </w:r>
      <w:r>
        <w:rPr>
          <w:rFonts w:ascii="Courier New" w:hAnsi="Courier New"/>
        </w:rPr>
        <w:t>“E”</w:t>
      </w:r>
      <w:r>
        <w:rPr/>
        <w:t xml:space="preserve"> het attribute </w:t>
      </w:r>
      <w:r>
        <w:rPr>
          <w:rFonts w:ascii="Courier New" w:hAnsi="Courier New"/>
        </w:rPr>
        <w:t>StUF:sleutelSynchronisatie</w:t>
      </w:r>
      <w:r>
        <w:rPr/>
        <w:t xml:space="preserve"> moet worden opgenomen.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StUF:sleutelSynchronisatie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StUF:sleutelSynchronisatie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StUF:sleutelSynchronisatie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StUF:sleutelSynchronisatie</w:t>
      </w:r>
      <w:r>
        <w:rPr/>
        <w:t xml:space="preserve"> is nodig in het Sa01/02-bericht binnen een Sh01/Sh02-bericht. Om de specificatie uniform te houden is </w:t>
      </w:r>
      <w:r>
        <w:rPr>
          <w:rFonts w:ascii="Courier New" w:hAnsi="Courier New"/>
        </w:rPr>
        <w:t>StUF:sleutelSynchronisatie</w:t>
      </w:r>
      <w:r>
        <w:rPr/>
        <w:t xml:space="preserve"> ook verplicht in een los Sa01/02-bericht, ook al is </w:t>
      </w:r>
      <w:r>
        <w:rPr>
          <w:rFonts w:ascii="Courier New" w:hAnsi="Courier New"/>
        </w:rPr>
        <w:t>StUF:sleutelSynchronisatie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te vullen met geenWaarde, omdat tijdvakGeldigheid geen betekenis heeft voor een relatie die nooit bestaan heeft.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9" w:name="__RefHeading__26340_1271053538"/>
      <w:bookmarkEnd w:id="89"/>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StUF:noValue=”nietOndersteund”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StUF:sleutelVerzendend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StUF:sleutelOntvangend</w:t>
      </w:r>
      <w:r>
        <w:rPr>
          <w:b w:val="false"/>
          <w:bCs w:val="false"/>
          <w:i w:val="false"/>
          <w:iCs w:val="false"/>
          <w:u w:val="none"/>
        </w:rPr>
        <w:t xml:space="preserve"> en/of </w:t>
      </w:r>
      <w:r>
        <w:rPr>
          <w:rFonts w:ascii="Courier New" w:hAnsi="Courier New"/>
          <w:b w:val="false"/>
          <w:bCs w:val="false"/>
          <w:i w:val="false"/>
          <w:iCs w:val="false"/>
          <w:u w:val="none"/>
        </w:rPr>
        <w:t>StUF:sleutelGegevensbeheer</w:t>
      </w:r>
      <w:r>
        <w:rPr>
          <w:b w:val="false"/>
          <w:bCs w:val="false"/>
          <w:i w:val="false"/>
          <w:iCs w:val="false"/>
          <w:u w:val="none"/>
        </w:rPr>
        <w:t>.</w:t>
      </w:r>
    </w:p>
    <w:p>
      <w:pPr>
        <w:pStyle w:val="Normal"/>
        <w:widowContro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De kerngegevens zijn verplichte elementen ook al is de </w:t>
      </w:r>
      <w:r>
        <w:rPr>
          <w:rFonts w:ascii="Courier New" w:hAnsi="Courier New"/>
          <w:b w:val="false"/>
          <w:bCs w:val="false"/>
          <w:i w:val="false"/>
          <w:iCs w:val="false"/>
          <w:u w:val="none"/>
        </w:rPr>
        <w:t>StUF:sleutelOntvangend</w:t>
      </w:r>
      <w:r>
        <w:rPr>
          <w:b w:val="false"/>
          <w:bCs w:val="false"/>
          <w:i w:val="false"/>
          <w:iCs w:val="false"/>
          <w:u w:val="none"/>
        </w:rPr>
        <w:t xml:space="preserve"> aanwezig.</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7062_1271053538"/>
      <w:bookmarkEnd w:id="90"/>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StUF:sleutelSynchronisatie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6"/>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6"/>
        </w:numPr>
        <w:rPr/>
      </w:pPr>
      <w:r>
        <w:rPr>
          <w:rFonts w:eastAsia="SimSun" w:cs="Mangal" w:ascii="Courier New" w:hAnsi="Courier New"/>
          <w:spacing w:val="-2"/>
          <w:position w:val="0"/>
          <w:sz w:val="20"/>
          <w:vertAlign w:val="baseline"/>
        </w:rPr>
        <w:t>&lt;StUF:sleutelSynchronisatie&gt;</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6"/>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7"/>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7"/>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7"/>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7"/>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7"/>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3057_625828607"/>
      <w:bookmarkEnd w:id="91"/>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8"/>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8"/>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8"/>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8"/>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8"/>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7"/>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w:t>
      </w:r>
      <w:r>
        <w:rPr>
          <w:rFonts w:eastAsia="Times New Roman" w:cs="Times New Roman" w:ascii="Courier New" w:hAnsi="Courier New"/>
          <w:color w:val="auto"/>
          <w:sz w:val="16"/>
          <w:szCs w:val="16"/>
          <w:lang w:val="nl-NL" w:bidi="ar-SA"/>
        </w:rPr>
        <w:t>nps</w:t>
      </w:r>
      <w:r>
        <w:rPr>
          <w:rFonts w:ascii="Courier New" w:hAnsi="Courier New"/>
          <w:sz w:val="16"/>
          <w:szCs w:val="16"/>
        </w:rPr>
        <w:t>Sh01&gt;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w:t>
      </w:r>
    </w:p>
    <w:p>
      <w:pPr>
        <w:pStyle w:val="Normal"/>
        <w:tabs>
          <w:tab w:val="left" w:pos="-720" w:leader="none"/>
        </w:tabs>
        <w:rPr>
          <w:rFonts w:ascii="Courier New" w:hAnsi="Courier New"/>
          <w:sz w:val="16"/>
          <w:szCs w:val="16"/>
        </w:rPr>
      </w:pPr>
      <w:r>
        <w:rPr>
          <w:rFonts w:ascii="Courier New" w:hAnsi="Courier New"/>
          <w:sz w:val="16"/>
          <w:szCs w:val="16"/>
        </w:rPr>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 [Synchronisatiebericht actueel]</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s>
        <w:rPr>
          <w:rFonts w:ascii="Courier New" w:hAnsi="Courier New"/>
          <w:sz w:val="16"/>
          <w:szCs w:val="16"/>
        </w:rPr>
      </w:pPr>
      <w:r>
        <w:rPr>
          <w:rFonts w:ascii="Courier New" w:hAnsi="Courier New"/>
          <w:sz w:val="16"/>
          <w:szCs w:val="16"/>
        </w:rPr>
        <w:tab/>
        <w:tab/>
        <w:tab/>
        <w:t>&lt;/StUF:stuurgegevens&gt;</w:t>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 StUF:entiteittype=”AOA” StUF;functie=”update”&gt;&gt; [het actuele adres]</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ab/>
        <w:t>&lt;/toevoeging&gt;</w:t>
        <w:tab/>
        <w:tab/>
        <w:tab/>
        <w:tab/>
      </w:r>
    </w:p>
    <w:p>
      <w:pPr>
        <w:pStyle w:val="Normal"/>
        <w:tabs>
          <w:tab w:val="left" w:pos="-720"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s>
        <w:rPr>
          <w:rFonts w:ascii="Courier New" w:hAnsi="Courier New"/>
          <w:sz w:val="16"/>
          <w:szCs w:val="16"/>
        </w:rPr>
      </w:pPr>
      <w:r>
        <w:rPr>
          <w:rFonts w:ascii="Courier New" w:hAnsi="Courier New"/>
          <w:sz w:val="16"/>
          <w:szCs w:val="16"/>
        </w:rPr>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StUF:entiteittype=”NPS” StUF;functie=”update”&gt; [toevoegkennisgeving met actuele gegevens]</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 xml:space="preserve">&lt;StUF:eindRelatie xsi:nil=”true” StUF:noValue=”geenWaarde/&gt; </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s>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nps</w:t>
      </w:r>
      <w:r>
        <w:rPr>
          <w:rFonts w:ascii="Courier New" w:hAnsi="Courier New"/>
          <w:sz w:val="16"/>
          <w:szCs w:val="16"/>
        </w:rPr>
        <w:t>Sa01&gt;</w:t>
      </w:r>
    </w:p>
    <w:p>
      <w:pPr>
        <w:pStyle w:val="Normal"/>
        <w:tabs>
          <w:tab w:val="left" w:pos="-720"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&lt;toevoeging StUF:entiteittype=”AOA” StUF;functie=”update”&gt;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&lt;toevoeging StUF:entiteittype=”NPS” StUF;functie=”update”&gt; [1: de oudste gegevens]</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&lt;/parameters&gt;</w:t>
      </w:r>
    </w:p>
    <w:p>
      <w:pPr>
        <w:pStyle w:val="Normal"/>
        <w:tabs>
          <w:tab w:val="left" w:pos="-720" w:leader="none"/>
        </w:tabs>
        <w:ind w:left="284" w:right="0" w:hanging="0"/>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StUF:verwerkingssoort=”T”  StUF:sleutelSynchronisatie=”1”&gt;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&lt;geboortedatum&gt;1977-08-07&lt;/geboortedatum&gt;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StUF:verwerkingssoort=”T”  StUF:sleutelSynchronisatie=”1”&gt; [123]</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ab/>
        <w:t>&lt;/object&gt;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ind w:left="284" w:right="0" w:hanging="0"/>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Vallestap 32]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[130, de foutief geregistreerde verhuizing naar Vallestap 32]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[Toevoegkennisgeving voor Vallestap 33]</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toevoeging</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StUF:sleutelSynchronisatie=”2”&gt;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[10, wijziging geslachtsnaam naar het foutieve van der Berg]</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[20, Correctie voorvoegsel]</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[30, Correctie geslachtsnaam]</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[35 en 40, Correctie beginGeldigheid]</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StUF:functie=”update”&gt;[50, wijziging burgerlijke staat]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ab/>
        <w:t>&lt;toevoeging StUF:entiteittype=”AOA” StUF;functie=”update”&gt; [Toevoegen adres Donk 12]</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s>
        <w:rPr/>
      </w:pPr>
      <w:r>
        <w:rPr>
          <w:rFonts w:ascii="Courier New" w:hAnsi="Courier New"/>
          <w:sz w:val="16"/>
          <w:szCs w:val="16"/>
        </w:rPr>
        <w:tab/>
        <w:tab/>
        <w:tab/>
        <w:tab/>
        <w:t>&lt;object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StUF:verwerkingssoort=”T”&gt;</w:t>
      </w:r>
    </w:p>
    <w:p>
      <w:pPr>
        <w:pStyle w:val="Normal"/>
        <w:tabs>
          <w:tab w:val="left" w:pos="-720"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eastAsia="Times New Roman" w:cs="Times New Roman" w:ascii="Courier New" w:hAnsi="Courier New"/>
          <w:color w:val="auto"/>
          <w:sz w:val="16"/>
          <w:szCs w:val="16"/>
          <w:lang w:val="nl-NL" w:bidi="ar-SA"/>
        </w:rPr>
        <w:t>aoa</w:t>
      </w:r>
      <w:r>
        <w:rPr>
          <w:rFonts w:ascii="Courier New" w:hAnsi="Courier New"/>
          <w:sz w:val="16"/>
          <w:szCs w:val="16"/>
        </w:rPr>
        <w:t>Lk01&gt;</w:t>
      </w:r>
    </w:p>
    <w:p>
      <w:pPr>
        <w:pStyle w:val="Normal"/>
        <w:tabs>
          <w:tab w:val="left" w:pos="-720"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[170, Verhuizing naar Donk 12]</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StUF:sleutelSynchronisatie=”3”&gt;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StUF:verwerkingssoort=”I”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 StUF:verwerkingssoort=”R”  StUF:sleutelSynchronisatie=”4”&gt;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 StUF:verwerkingssoort=”I”&gt;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[60, naamswijziging naar van den Broek]</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ab/>
        <w:t>&lt;wijziging StUF:entiteittype=”NPS” StUF:functie=”update”&gt; [70 en 80, Tussenvoegen geslachtsnaam Werff]</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s>
        <w:rPr>
          <w:rFonts w:ascii="Courier New" w:hAnsi="Courier New"/>
          <w:sz w:val="16"/>
          <w:szCs w:val="16"/>
        </w:rPr>
      </w:pPr>
      <w:r>
        <w:rPr>
          <w:rFonts w:ascii="Courier New" w:hAnsi="Courier New"/>
          <w:sz w:val="16"/>
          <w:szCs w:val="16"/>
        </w:rPr>
        <w:tab/>
        <w:tab/>
        <w:tab/>
        <w:tab/>
        <w:t>&lt;StUF:indicatorOvername&gt;V&lt;/ StUF:indicatorOvername&gt;</w:t>
      </w:r>
    </w:p>
    <w:p>
      <w:pPr>
        <w:pStyle w:val="Normal"/>
        <w:tabs>
          <w:tab w:val="left" w:pos="-720"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StUF:verwerkingssoort=”W”  StUF:sleutelSynchronisatie=”1”&gt;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&lt;StUF:beginGeldigheid&gt;2007-04-01&lt;/StUF:beginGeldigheid&gt;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s>
        <w:rPr>
          <w:rFonts w:ascii="Courier New" w:hAnsi="Courier New"/>
          <w:sz w:val="16"/>
          <w:szCs w:val="16"/>
        </w:rPr>
      </w:pPr>
      <w:r>
        <w:rPr>
          <w:rFonts w:ascii="Courier New" w:hAnsi="Courier New"/>
          <w:sz w:val="16"/>
          <w:szCs w:val="16"/>
        </w:rPr>
        <w:tab/>
        <w:t>&lt;/historie&gt;</w:t>
      </w:r>
    </w:p>
    <w:p>
      <w:pPr>
        <w:pStyle w:val="Normal"/>
        <w:widowControl/>
        <w:rPr>
          <w:rFonts w:ascii="Courier New" w:hAnsi="Courier New"/>
          <w:i w:val="false"/>
          <w:i w:val="false"/>
          <w:iCs w:val="false"/>
          <w:sz w:val="16"/>
          <w:szCs w:val="16"/>
        </w:rPr>
      </w:pPr>
      <w:r>
        <w:rPr>
          <w:rFonts w:ascii="Courier New" w:hAnsi="Courier New"/>
          <w:i w:val="false"/>
          <w:iCs w:val="false"/>
          <w:sz w:val="16"/>
          <w:szCs w:val="16"/>
        </w:rPr>
        <w:t>&lt;/</w:t>
      </w:r>
      <w:r>
        <w:rPr>
          <w:rFonts w:eastAsia="Times New Roman" w:cs="Times New Roman" w:ascii="Courier New" w:hAnsi="Courier New"/>
          <w:i w:val="false"/>
          <w:iCs w:val="false"/>
          <w:color w:val="auto"/>
          <w:sz w:val="16"/>
          <w:szCs w:val="16"/>
          <w:lang w:val="nl-NL" w:bidi="ar-SA"/>
        </w:rPr>
        <w:t>nps</w:t>
      </w:r>
      <w:r>
        <w:rPr>
          <w:rFonts w:ascii="Courier New" w:hAnsi="Courier New"/>
          <w:i w:val="false"/>
          <w:iCs w:val="false"/>
          <w:sz w:val="16"/>
          <w:szCs w:val="16"/>
        </w:rPr>
        <w:t>Sh01&gt;</w:t>
      </w:r>
    </w:p>
    <w:p>
      <w:pPr>
        <w:pStyle w:val="Normal"/>
        <w:widowControl/>
        <w:rPr>
          <w:rFonts w:ascii="Times New Roman" w:hAnsi="Times New Roman"/>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entiteittype</w:t>
      </w:r>
      <w:r>
        <w:rPr/>
        <w:t xml:space="preserve"> gevuld met het entiteittype van het object en desgewenst de attributes </w:t>
      </w:r>
      <w:r>
        <w:rPr>
          <w:rFonts w:ascii="Courier New" w:hAnsi="Courier New"/>
        </w:rPr>
        <w:t>StUF:sleutelOntvangend</w:t>
      </w:r>
      <w:r>
        <w:rPr/>
        <w:t xml:space="preserve">, </w:t>
      </w:r>
      <w:r>
        <w:rPr>
          <w:rFonts w:ascii="Courier New" w:hAnsi="Courier New"/>
        </w:rPr>
        <w:t>StUF:sleutelVerzendend</w:t>
      </w:r>
      <w:r>
        <w:rPr/>
        <w:t xml:space="preserve"> of </w:t>
      </w:r>
      <w:r>
        <w:rPr>
          <w:rFonts w:ascii="Courier New" w:hAnsi="Courier New"/>
        </w:rPr>
        <w:t>StUF:sleutelGegevensbeheer</w:t>
      </w:r>
      <w:r>
        <w:rPr/>
        <w:t xml:space="preserve">. Het attribute </w:t>
      </w:r>
      <w:r>
        <w:rPr>
          <w:rFonts w:ascii="Courier New" w:hAnsi="Courier New"/>
        </w:rPr>
        <w:t>StUF:verwerkingssoort</w:t>
      </w:r>
      <w:r>
        <w:rPr/>
        <w:t xml:space="preserve"> moet worden opgenomen met waarde 'I'. Functioneel heeft </w:t>
      </w:r>
      <w:r>
        <w:rPr>
          <w:rFonts w:ascii="Courier New" w:hAnsi="Courier New"/>
        </w:rPr>
        <w:t>StUF:verwerkingssoort</w:t>
      </w:r>
      <w:r>
        <w:rPr/>
        <w:t xml:space="preserve"> geen betekenis, maar zo wordt één lijn getrokken met het opnemen van </w:t>
      </w:r>
      <w:r>
        <w:rPr>
          <w:rFonts w:ascii="Courier New" w:hAnsi="Courier New"/>
        </w:rPr>
        <w:t>StUF:verwerkingssoort</w:t>
      </w:r>
      <w:r>
        <w:rPr/>
        <w:t xml:space="preserve"> in kennisgevingberichten.</w:t>
      </w:r>
    </w:p>
    <w:p>
      <w:pPr>
        <w:pStyle w:val="Norma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r>
        <w:trPr/>
        <w:tc>
          <w:tcPr>
            <w:tcW w:w="1218" w:type="dxa"/>
            <w:tcBorders/>
            <w:shd w:fill="auto" w:val="clear"/>
          </w:tcPr>
          <w:p>
            <w:pPr>
              <w:pStyle w:val="Normal"/>
              <w:snapToGrid w:val="false"/>
              <w:rPr/>
            </w:pPr>
            <w:r>
              <w:rPr/>
              <w:t>Lv11, Lv12</w:t>
            </w:r>
          </w:p>
        </w:tc>
        <w:tc>
          <w:tcPr>
            <w:tcW w:w="8186" w:type="dxa"/>
            <w:tcBorders/>
            <w:shd w:fill="auto" w:val="clear"/>
          </w:tcPr>
          <w:p>
            <w:pPr>
              <w:pStyle w:val="Normal"/>
              <w:snapToGrid w:val="false"/>
              <w:rPr/>
            </w:pPr>
            <w:r>
              <w:rPr/>
              <w:t>materiële historie op groepsniveau</w:t>
            </w:r>
          </w:p>
        </w:tc>
      </w:tr>
      <w:tr>
        <w:trPr/>
        <w:tc>
          <w:tcPr>
            <w:tcW w:w="1218" w:type="dxa"/>
            <w:tcBorders/>
            <w:shd w:fill="auto" w:val="clear"/>
          </w:tcPr>
          <w:p>
            <w:pPr>
              <w:pStyle w:val="Normal"/>
              <w:snapToGrid w:val="false"/>
              <w:rPr/>
            </w:pPr>
            <w:r>
              <w:rPr/>
              <w:t>Lv13, Lv14</w:t>
            </w:r>
          </w:p>
        </w:tc>
        <w:tc>
          <w:tcPr>
            <w:tcW w:w="8186" w:type="dxa"/>
            <w:tcBorders/>
            <w:shd w:fill="auto" w:val="clear"/>
          </w:tcPr>
          <w:p>
            <w:pPr>
              <w:pStyle w:val="Normal"/>
              <w:snapToGrid w:val="false"/>
              <w:rPr/>
            </w:pPr>
            <w:r>
              <w:rPr/>
              <w:t>materiële en formele historie op groepsniveau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 tabel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 xml:space="preserve">Als de berichtcode gelijk is aan Lv03, Lv04, Lv05 of Lv06, dan specificeert het element peiltijdstipMaterieel het tijdstip in de werkelijkheid waarvoor de nu in de registratie geldende gegevens dienen te worden teruggeven. Het peiltijdstipMaterieel mag in de toekomst liggen. Als peiltijdstipMaterieel wordt opgenomen als </w:t>
      </w:r>
      <w:r>
        <w:rPr>
          <w:rFonts w:ascii="Courier New" w:hAnsi="Courier New"/>
        </w:rPr>
        <w:t>&lt;StUF:peiltijdstipMaterieel xsi:nil=”true” StUF:noValue=”geenWaarde”/&gt;</w:t>
      </w:r>
      <w:r>
        <w:rPr/>
        <w:t>, dan wordt gevraagd om de actuele gegevens. Dit geeft hetzelfde resultaat als een vraag met berichtcode Lv01 of Lv02.</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 xml:space="preserve">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 Als peiltijdstipFormeel wordt opgenomen als </w:t>
      </w:r>
      <w:r>
        <w:rPr>
          <w:rFonts w:ascii="Courier New" w:hAnsi="Courier New"/>
          <w:b w:val="false"/>
          <w:bCs w:val="false"/>
          <w:i w:val="false"/>
          <w:iCs w:val="false"/>
          <w:spacing w:val="-2"/>
          <w:u w:val="none"/>
        </w:rPr>
        <w:t>&lt;StUF:peiltijdstipFormeel xsi:nil=”true” StUF:noValue=”geenWaarde”/&gt;</w:t>
      </w:r>
      <w:r>
        <w:rPr>
          <w:b w:val="false"/>
          <w:bCs w:val="false"/>
          <w:i w:val="false"/>
          <w:iCs w:val="false"/>
          <w:spacing w:val="-2"/>
          <w:u w:val="none"/>
        </w:rPr>
        <w:t>, dan wordt gevraagd om de nu in de registratie geldende gegevens voor het peiltijdstipMaterieel. Dit geeft hetzelfde resultaat als een vraag met berichtcode Lv03 of Lv04.</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'MG': Er wordt gevraagd om materiële en formele historie die wordt teruggegeven op entiteitsniveau. Dit komt overeen met de berichtcode Lv09 en Lv10.</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'FE': Er wordt gevraagd om materiële historie die wordt teruggegeven op groepsniveau. Dit komt overeen met de berichtcodes Lv11 en Lv12.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'FG': Er wordt gevraagd om materiële en formele historie die wordt teruggegeven op groepsniveau. Dit komt overeen met de berichtcode Lv13 en Lv14.</w:t>
      </w:r>
    </w:p>
    <w:p>
      <w:pPr>
        <w:pStyle w:val="Normal"/>
        <w:widowControl/>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vraagberichten met berichtcode Lv01 t/m Lv14 mag dit element niet worden opgenomen.</w:t>
      </w:r>
    </w:p>
    <w:p>
      <w:pPr>
        <w:pStyle w:val="Normal"/>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ind w:left="283"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i/>
          <w:iCs/>
        </w:rPr>
        <w:t>indicatorAfnemerindicatie</w:t>
      </w:r>
      <w:r>
        <w:rPr/>
        <w:t xml:space="preserve"> met als waarde </w:t>
      </w:r>
      <w:r>
        <w:rPr>
          <w:rFonts w:ascii="Courier New" w:hAnsi="Courier New"/>
        </w:rPr>
        <w:t>true</w:t>
      </w:r>
      <w:r>
        <w:rPr/>
        <w:t xml:space="preserve"> in het vraagbericht op te nemen. Als het </w:t>
      </w:r>
      <w:r>
        <w:rPr>
          <w:i/>
          <w:iCs/>
        </w:rPr>
        <w:t>indicatorAfnemerindicatie</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indicatorAfnemerindicatie</w:t>
      </w:r>
      <w:r>
        <w:rPr/>
        <w:t xml:space="preserve"> in het antwoordbericht wordt aangegeven hoe gereageerd wordt op een waarde </w:t>
      </w:r>
      <w:r>
        <w:rPr>
          <w:rFonts w:ascii="Courier New" w:hAnsi="Courier New"/>
        </w:rPr>
        <w:t>true</w:t>
      </w:r>
      <w:r>
        <w:rPr/>
        <w:t xml:space="preserve"> voor </w:t>
      </w:r>
      <w:r>
        <w:rPr>
          <w:i/>
          <w:iCs/>
        </w:rPr>
        <w:t>indicatorAfnemerindicatie</w:t>
      </w:r>
      <w:r>
        <w:rPr/>
        <w:t xml:space="preserve"> in het vraagbericht.</w:t>
      </w:r>
    </w:p>
    <w:p>
      <w:pPr>
        <w:pStyle w:val="Normal"/>
        <w:ind w:left="283" w:right="0"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693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33"/>
        <w:gridCol w:w="333"/>
        <w:gridCol w:w="333"/>
        <w:gridCol w:w="333"/>
        <w:gridCol w:w="333"/>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10</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12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13</w:t>
            </w:r>
          </w:p>
        </w:tc>
        <w:tc>
          <w:tcPr>
            <w:tcW w:w="3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14</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&lt;StUF:indicatorAfnemerindicatie&gt;...&lt;/StUF:indicatorAfnemerindicatie&gt;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&lt;StUF:sequenceNumber&gt;...&lt;/StUF:sequenceNumber&gt;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indicatorAfnemerindicatie</w:t>
      </w:r>
    </w:p>
    <w:p>
      <w:pPr>
        <w:pStyle w:val="Normal"/>
        <w:numPr>
          <w:ilvl w:val="0"/>
          <w:numId w:val="0"/>
        </w:numPr>
        <w:ind w:left="567" w:right="0" w:hanging="0"/>
        <w:rPr/>
      </w:pPr>
      <w:r>
        <w:rPr/>
        <w:t xml:space="preserve">Als in het vraagbericht het element </w:t>
      </w:r>
      <w:r>
        <w:rPr>
          <w:i/>
        </w:rPr>
        <w:t>indicatorAfnemerindicatie</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i/>
        </w:rPr>
        <w:t>indicatorAfnemerindicatie</w:t>
      </w:r>
      <w:r>
        <w:rPr/>
        <w:t xml:space="preserve"> aangeven of al dan niet afnemerindicaties zijn geplaatst. De waarde </w:t>
      </w:r>
      <w:r>
        <w:rPr>
          <w:rFonts w:ascii="Courier New" w:hAnsi="Courier New"/>
        </w:rPr>
        <w:t>true</w:t>
      </w:r>
      <w:r>
        <w:rPr/>
        <w:t xml:space="preserve"> voor </w:t>
      </w:r>
      <w:r>
        <w:rPr>
          <w:i/>
        </w:rPr>
        <w:t>indicatorAfnemerindicatie</w:t>
      </w:r>
      <w:r>
        <w:rPr/>
        <w:t xml:space="preserve"> geeft aan, dat het antwoordende systeem voor de teruggegeven objecten afnemerindicaties heeft geplaatst namens het vragende systeem. Als </w:t>
      </w:r>
      <w:r>
        <w:rPr>
          <w:i/>
        </w:rPr>
        <w:t>indicatorAfnemerindicatie</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'MG': Er wordt materiële en formele historie teruggegeven op entiteitsniveau. Dit komt overeen met de berichtcode La09 en La10.</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'FE': Er wordt materiële historie teruggegeven op groepsniveau. Dit komt overeen met de berichtcodes La11 en La12.</w:t>
      </w:r>
    </w:p>
    <w:p>
      <w:pPr>
        <w:pStyle w:val="Normal"/>
        <w:widowControl/>
        <w:numPr>
          <w:ilvl w:val="0"/>
          <w:numId w:val="90"/>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'FG': Er wordt materiële en formele historie teruggegeven op groepsniveau. Dit komt overeen met de berichtcode La13 en La14.</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La14 mag dit element niet worden opgenomen.</w:t>
      </w:r>
    </w:p>
    <w:p>
      <w:pPr>
        <w:pStyle w:val="Normal"/>
        <w:numPr>
          <w:ilvl w:val="0"/>
          <w:numId w:val="0"/>
        </w:numPr>
        <w:ind w:left="567" w:right="0"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sequenceNumber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sequenceNumber</w:t>
      </w:r>
      <w:r>
        <w:rPr/>
        <w:t xml:space="preserve"> bevat het volgnummer van asynchrone antwoordbericht in de verzameling antwoordberichten die het antwoord vormen op het asynchrone vraagbericht. Het eerste asynchrone antwoordbericht heeft als </w:t>
      </w:r>
      <w:r>
        <w:rPr>
          <w:i/>
          <w:iCs/>
        </w:rPr>
        <w:t>sequenceNumber</w:t>
      </w:r>
      <w:r>
        <w:rPr/>
        <w:t xml:space="preserve"> 1. Voor elk volgend asynchroon antwoordbericht wordt het </w:t>
      </w:r>
      <w:r>
        <w:rPr>
          <w:i/>
          <w:iCs/>
        </w:rPr>
        <w:t>sequenceNumber</w:t>
      </w:r>
      <w:r>
        <w:rPr/>
        <w:t xml:space="preserve"> met 1 opgehoogd. Als het vragende systeem constateert dat een </w:t>
      </w:r>
      <w:r>
        <w:rPr>
          <w:i/>
          <w:iCs/>
        </w:rPr>
        <w:t>sequenceNumber</w:t>
      </w:r>
      <w:r>
        <w:rPr/>
        <w:t xml:space="preserve"> niet precies één groter is dan het </w:t>
      </w:r>
      <w:r>
        <w:rPr>
          <w:i/>
          <w:iCs/>
        </w:rPr>
        <w:t>sequenceNumber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7161"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366"/>
        <w:gridCol w:w="333"/>
        <w:gridCol w:w="366"/>
        <w:gridCol w:w="333"/>
        <w:gridCol w:w="366"/>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10</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13</w:t>
            </w:r>
          </w:p>
        </w:tc>
        <w:tc>
          <w:tcPr>
            <w:tcW w:w="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14</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sequenceNumber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
        </w:numPr>
        <w:tabs>
          <w:tab w:val="left" w:pos="0" w:leader="none"/>
        </w:tabs>
        <w:ind w:left="576" w:right="0" w:hanging="576"/>
        <w:rPr/>
      </w:pPr>
      <w:bookmarkStart w:id="92" w:name="_Ref391690270"/>
      <w:bookmarkStart w:id="93" w:name="Ref_RegelsVraagberichten"/>
      <w:bookmarkStart w:id="94" w:name="Ref_RegelsVraagberichten"/>
      <w:bookmarkEnd w:id="94"/>
      <w:bookmarkEnd w:id="92"/>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&lt;gelijk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&lt;vanaf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&lt;totEnMet StUF:entiteittype=”XXX”&gt;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Ref422132437"/>
      <w:bookmarkStart w:id="96" w:name="__RefHeading__21981_1907004745"/>
      <w:bookmarkStart w:id="97" w:name="Ref_Selectiecriteria"/>
      <w:bookmarkStart w:id="98" w:name="Ref_Selectiecriteria"/>
      <w:bookmarkEnd w:id="96"/>
      <w:bookmarkEnd w:id="98"/>
      <w:bookmarkEnd w:id="95"/>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nu mogelijk niet voldoende functionaliteit. De praktijk zal dit uitwijzen.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wordt opgenomen, dan betekent dit dat de waarde voor dat veld leeg respectievelijk vastgesteldOnbekend moet zijn. Het eerste is bijvoorbeeld zinnig om bij een adres te kunnen specificeren dat wordt gezocht op een huisnummer zonder huisletter, dat wil zeggen alleen Wal 9 en niet ook Wal 9a en Wal 9b. Naar de bijzondere waarden </w:t>
      </w:r>
      <w:r>
        <w:rPr>
          <w:rFonts w:cs="Courier New" w:ascii="Courier New" w:hAnsi="Courier New"/>
          <w:spacing w:val="-2"/>
        </w:rPr>
        <w:t>StUF:noValue=”geenWaarde”</w:t>
      </w:r>
      <w:r>
        <w:rPr>
          <w:rFonts w:cs="Courier New"/>
          <w:spacing w:val="-2"/>
        </w:rPr>
        <w:t xml:space="preserve"> of </w:t>
      </w:r>
      <w:r>
        <w:rPr>
          <w:rFonts w:cs="Courier New" w:ascii="Courier New" w:hAnsi="Courier New"/>
          <w:spacing w:val="-2"/>
        </w:rPr>
        <w:t>”vastgesteldOnbekend”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StUF:entiteittype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en de attributes </w:t>
      </w:r>
      <w:r>
        <w:rPr>
          <w:rFonts w:cs="Courier New" w:ascii="Courier New" w:hAnsi="Courier New"/>
          <w:spacing w:val="-2"/>
        </w:rPr>
        <w:t>xsi:nil=”true”</w:t>
      </w:r>
      <w:r>
        <w:rPr>
          <w:rFonts w:cs="Courier New"/>
          <w:spacing w:val="-2"/>
        </w:rPr>
        <w:t xml:space="preserve"> en </w:t>
      </w:r>
      <w:r>
        <w:rPr>
          <w:rFonts w:cs="Courier New" w:ascii="Courier New" w:hAnsi="Courier New"/>
          <w:spacing w:val="-2"/>
        </w:rPr>
        <w:t>StUF:noValue=”geenWaarde”</w:t>
      </w:r>
      <w:r>
        <w:rPr>
          <w:rFonts w:cs="Courier New"/>
          <w:spacing w:val="-2"/>
        </w:rPr>
        <w:t xml:space="preserve">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StUF:noValue=”waardeOnbekend”</w:t>
      </w:r>
      <w:r>
        <w:rPr>
          <w:rFonts w:cs="Courier New"/>
          <w:spacing w:val="-2"/>
        </w:rPr>
        <w:t xml:space="preserve">, </w:t>
      </w:r>
      <w:r>
        <w:rPr>
          <w:rFonts w:cs="Courier New" w:ascii="Courier New" w:hAnsi="Courier New"/>
          <w:spacing w:val="-2"/>
        </w:rPr>
        <w:t>StUF:noValue=”nietGeautoriseerd”</w:t>
      </w:r>
      <w:r>
        <w:rPr>
          <w:rFonts w:cs="Courier New"/>
          <w:spacing w:val="-2"/>
        </w:rPr>
        <w:t xml:space="preserve"> of </w:t>
      </w:r>
      <w:r>
        <w:rPr>
          <w:rFonts w:cs="Courier New" w:ascii="Courier New" w:hAnsi="Courier New"/>
          <w:spacing w:val="-2"/>
        </w:rPr>
        <w:t>StUF:noValue=”nietOndersteund”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StUF:noValue=”vastgesteldOnbekend”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StUF:exact</w:t>
      </w:r>
      <w:r>
        <w:rPr/>
        <w:t xml:space="preserve"> op te nemen met de waarde </w:t>
      </w:r>
      <w:r>
        <w:rPr>
          <w:rFonts w:ascii="Courier New" w:hAnsi="Courier New"/>
        </w:rPr>
        <w:t>false</w:t>
      </w:r>
      <w:r>
        <w:rPr/>
        <w:t xml:space="preserve">. Wanneer het attribute </w:t>
      </w:r>
      <w:r>
        <w:rPr>
          <w:rFonts w:ascii="Courier New" w:hAnsi="Courier New"/>
        </w:rPr>
        <w:t>StUF:exact</w:t>
      </w:r>
      <w:r>
        <w:rPr/>
        <w:t xml:space="preserve"> ontbreekt of de waarde </w:t>
      </w:r>
      <w:r>
        <w:rPr>
          <w:rFonts w:ascii="Courier New" w:hAnsi="Courier New"/>
        </w:rPr>
        <w:t>true</w:t>
      </w:r>
      <w:r>
        <w:rPr/>
        <w:t xml:space="preserve"> heeft, dan voldoen alleen objecten, waarbij de waarde voor het selectiecriterium exact overeenkomt met de gespecificeerde waarde. Dit 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StUF:exact=”false”</w:t>
      </w:r>
      <w:r>
        <w:rPr/>
        <w:t xml:space="preserve"> wordt gespecificeerd, dan worden zowel de Jansen’s als de Janssen’s teruggeven.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StUF:exact</w:t>
      </w:r>
      <w:r>
        <w:rPr/>
        <w:t xml:space="preserve"> niet voorkomen op de selectiecriteria. Bij het definiëren van het vraagbericht in het sectormodel dient </w:t>
      </w:r>
      <w:r>
        <w:rPr>
          <w:rFonts w:ascii="Courier New" w:hAnsi="Courier New"/>
        </w:rPr>
        <w:t>attribute ref=”StUF:exact”</w:t>
      </w:r>
      <w:r>
        <w:rPr/>
        <w:t xml:space="preserve"> te worden opgenomen op de elementen</w:t>
      </w:r>
      <w:r>
        <w:rPr>
          <w:rFonts w:eastAsia="Times New Roman" w:cs="Times New Roman"/>
          <w:color w:val="auto"/>
          <w:sz w:val="20"/>
          <w:szCs w:val="20"/>
          <w:lang w:val="nl-NL" w:bidi="ar-SA"/>
        </w:rPr>
        <w:t xml:space="preserve"> </w:t>
      </w:r>
      <w:r>
        <w:rPr/>
        <w:t xml:space="preserve">voor de selectiecriteria waarop met niet-exacte waarden geselecteerd mag worden. Het attribute </w:t>
      </w:r>
      <w:r>
        <w:rPr>
          <w:rFonts w:ascii="Courier New" w:hAnsi="Courier New"/>
        </w:rPr>
        <w:t>StUF:exact</w:t>
      </w:r>
      <w:r>
        <w:rPr/>
        <w:t xml:space="preserve"> is gedefinieerd in [StUFXSD].</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6.3</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Ref_BevragenOpSleutel"/>
      <w:bookmarkStart w:id="100" w:name="Ref_BevragenOpSleutel"/>
      <w:bookmarkEnd w:id="100"/>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StUF:sleutelVerzendend</w:t>
      </w:r>
      <w:r>
        <w:rPr/>
        <w:t xml:space="preserve">, </w:t>
      </w:r>
      <w:r>
        <w:rPr>
          <w:rFonts w:ascii="Courier New" w:hAnsi="Courier New"/>
        </w:rPr>
        <w:t>StUF:sleutelOntvangend</w:t>
      </w:r>
      <w:r>
        <w:rPr/>
        <w:t xml:space="preserve"> of </w:t>
      </w:r>
      <w:r>
        <w:rPr>
          <w:rFonts w:ascii="Courier New" w:hAnsi="Courier New"/>
        </w:rPr>
        <w:t>StUF:sleutelGegevensbeheer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_Ref422132490"/>
      <w:bookmarkStart w:id="102" w:name="_Ref522086883"/>
      <w:bookmarkStart w:id="103" w:name="Ref_Scope"/>
      <w:bookmarkStart w:id="104" w:name="Ref_Scope"/>
      <w:bookmarkEnd w:id="104"/>
      <w:bookmarkEnd w:id="101"/>
      <w:bookmarkEnd w:id="102"/>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vraagbericht kan worden gespecificeerd welke gegevens moeten worden teruggegeven. Er zijn zes mogelijkheden: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met uitzondering van de metagegevens.</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met uitzondering van de metagegevens terug en geef van gerelateerden alleen de kerngegevens terug.</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daarbinnenverplicht het attribute</w:t>
      </w:r>
      <w:r>
        <w:rPr>
          <w:spacing w:val="-2"/>
        </w:rPr>
        <w:t xml:space="preserve"> </w:t>
      </w:r>
      <w:r>
        <w:rPr>
          <w:rFonts w:ascii="Courier New" w:hAnsi="Courier New"/>
          <w:spacing w:val="-2"/>
        </w:rPr>
        <w:t>StUF:entiteittype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vijf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ascii="Courier New" w:hAnsi="Courier New"/>
          <w:spacing w:val="-2"/>
        </w:rPr>
        <w:t>StUF:</w:t>
      </w:r>
      <w:r>
        <w:rPr>
          <w:rFonts w:cs="Courier New" w:ascii="Courier New" w:hAnsi="Courier New"/>
          <w:spacing w:val="-2"/>
        </w:rPr>
        <w:t>scope</w:t>
      </w:r>
      <w:r>
        <w:rPr>
          <w:spacing w:val="-2"/>
        </w:rPr>
        <w:t>. Dit attribute heeft als mogelijke waarden ‘kerngegevens’, ‘alles’, 'allesZonderMetagegevens',</w:t>
      </w:r>
      <w:r>
        <w:rPr>
          <w:rFonts w:eastAsia="Times New Roman" w:cs="Times New Roman"/>
          <w:color w:val="auto"/>
          <w:spacing w:val="-2"/>
          <w:sz w:val="20"/>
          <w:szCs w:val="20"/>
          <w:lang w:val="nl-NL" w:bidi="ar-SA"/>
        </w:rPr>
        <w:t xml:space="preserve"> </w:t>
      </w:r>
      <w:r>
        <w:rPr>
          <w:spacing w:val="-2"/>
        </w:rPr>
        <w:t xml:space="preserve">'allesMaarKerngegevensGerelateerden' en 'allesZonderMetagegevensMaarKerngegevensGerelateerden'. Als het attribute </w:t>
      </w:r>
      <w:r>
        <w:rPr>
          <w:rFonts w:ascii="Courier New" w:hAnsi="Courier New"/>
          <w:spacing w:val="-2"/>
        </w:rPr>
        <w:t>StUF:scope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met uitzondering van het attribute </w:t>
      </w:r>
      <w:r>
        <w:rPr>
          <w:rFonts w:ascii="Courier New" w:hAnsi="Courier New"/>
          <w:spacing w:val="-2"/>
        </w:rPr>
        <w:t>xsi:nil=”true”</w:t>
      </w:r>
      <w:r>
        <w:rPr>
          <w:spacing w:val="-2"/>
        </w:rPr>
        <w:t xml:space="preserve">.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zesde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StUF:entiteittype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 xml:space="preserve">als elementen de gevraagde gegevens en relaties conform het contentmodel voor het antwoordbericht. Een gegeven wordt gevraagd door het op te nemen als een element met een lege inhoud en het attribute </w:t>
      </w:r>
      <w:r>
        <w:rPr>
          <w:rFonts w:ascii="Courier New" w:hAnsi="Courier New"/>
          <w:spacing w:val="-2"/>
        </w:rPr>
        <w:t>xsi:nil=”true”</w:t>
      </w:r>
      <w:r>
        <w:rPr>
          <w:spacing w:val="-2"/>
        </w:rPr>
        <w:t>.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StUF:entiteittype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StUF:entiteittype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StUF:entiteittype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met </w:t>
      </w:r>
      <w:r>
        <w:rPr>
          <w:rFonts w:ascii="Courier New" w:hAnsi="Courier New"/>
          <w:spacing w:val="-2"/>
        </w:rPr>
        <w:t>xsi:nil=”true”</w:t>
      </w:r>
      <w:r>
        <w:rPr>
          <w:spacing w:val="-2"/>
        </w:rPr>
        <w:t xml:space="preserve"> en met kardinaliteit één. Het is niet mogelijk naar een metagegevens element te vragen met een specifieke waarde voor de attributes </w:t>
      </w:r>
      <w:r>
        <w:rPr>
          <w:rFonts w:ascii="Courier New" w:hAnsi="Courier New"/>
          <w:spacing w:val="-2"/>
        </w:rPr>
        <w:t>StUF:groepsnaam</w:t>
      </w:r>
      <w:r>
        <w:rPr>
          <w:spacing w:val="-2"/>
        </w:rPr>
        <w:t xml:space="preserve"> en/of </w:t>
      </w:r>
      <w:r>
        <w:rPr>
          <w:rFonts w:ascii="Courier New" w:hAnsi="Courier New"/>
          <w:spacing w:val="-2"/>
        </w:rPr>
        <w:t>StUF:elementnaam</w:t>
      </w:r>
      <w:r>
        <w:rPr>
          <w:spacing w:val="-2"/>
        </w:rPr>
        <w:t xml:space="preserve">. Wel wordt een metagegevens element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StUF:entiteittype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en het attribute </w:t>
      </w:r>
      <w:r>
        <w:rPr>
          <w:rFonts w:ascii="Courier New" w:hAnsi="Courier New"/>
          <w:spacing w:val="-2"/>
        </w:rPr>
        <w:t>xsi:nil=”true”</w:t>
      </w:r>
      <w:r>
        <w:rPr>
          <w:spacing w:val="-2"/>
        </w:rPr>
        <w:t xml:space="preserve">.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&lt;gerelateerde StUF:entiteittype=”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en het attribute </w:t>
      </w:r>
      <w:r>
        <w:rPr>
          <w:rFonts w:ascii="Courier New" w:hAnsi="Courier New"/>
          <w:spacing w:val="-2"/>
        </w:rPr>
        <w:t>xsi:nil=”true”</w:t>
      </w:r>
      <w:r>
        <w:rPr>
          <w:spacing w:val="-2"/>
        </w:rPr>
        <w:t xml:space="preserve">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422132787"/>
      <w:bookmarkStart w:id="106" w:name="_Ref422133010"/>
      <w:bookmarkStart w:id="107" w:name="_Ref521995953"/>
      <w:bookmarkStart w:id="108" w:name="_Ref521996027"/>
      <w:bookmarkStart w:id="109" w:name="Ref_Vervolgvraag"/>
      <w:bookmarkStart w:id="110" w:name="Ref_Vervolgvraag"/>
      <w:bookmarkEnd w:id="110"/>
      <w:bookmarkEnd w:id="105"/>
      <w:bookmarkEnd w:id="106"/>
      <w:bookmarkEnd w:id="107"/>
      <w:bookmarkEnd w:id="108"/>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StUF:entiteittype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StUF:sleutelVerzendend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StUF:sleutelOntvangend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StUF:sleutelVerzendend</w:t>
      </w:r>
      <w:r>
        <w:rPr>
          <w:spacing w:val="-2"/>
        </w:rPr>
        <w:t xml:space="preserve"> wordt niet opgenomen, tenzij het laatste object in het antwoordbericht </w:t>
      </w:r>
      <w:r>
        <w:rPr>
          <w:rFonts w:ascii="Courier New" w:hAnsi="Courier New"/>
          <w:spacing w:val="-2"/>
        </w:rPr>
        <w:t>StUF:sleutelOntvangend</w:t>
      </w:r>
      <w:r>
        <w:rPr>
          <w:spacing w:val="-2"/>
        </w:rPr>
        <w:t xml:space="preserve"> bevatte, want dan wordt de waarde voor </w:t>
      </w:r>
      <w:r>
        <w:rPr>
          <w:rFonts w:ascii="Courier New" w:hAnsi="Courier New"/>
          <w:spacing w:val="-2"/>
        </w:rPr>
        <w:t>StUF:sleutelOntvangend</w:t>
      </w:r>
      <w:r>
        <w:rPr>
          <w:spacing w:val="-2"/>
        </w:rPr>
        <w:t xml:space="preserve"> opgenomen in het attribute </w:t>
      </w:r>
      <w:r>
        <w:rPr>
          <w:rFonts w:ascii="Courier New" w:hAnsi="Courier New"/>
          <w:spacing w:val="-2"/>
        </w:rPr>
        <w:t>StUF:sleutelVerzendend</w:t>
      </w:r>
      <w:r>
        <w:rPr>
          <w:spacing w:val="-2"/>
        </w:rPr>
        <w:t xml:space="preserve"> en wordt </w:t>
      </w:r>
      <w:r>
        <w:rPr>
          <w:rFonts w:ascii="Courier New" w:hAnsi="Courier New"/>
          <w:spacing w:val="-2"/>
        </w:rPr>
        <w:t>StUF:sleutelOntvangend</w:t>
      </w:r>
      <w:r>
        <w:rPr>
          <w:spacing w:val="-2"/>
        </w:rPr>
        <w:t xml:space="preserve"> niet opgenomen, tenzij het laatste object in het antwoordbericht </w:t>
      </w:r>
      <w:r>
        <w:rPr>
          <w:rFonts w:ascii="Courier New" w:hAnsi="Courier New"/>
          <w:spacing w:val="-2"/>
        </w:rPr>
        <w:t>StUF:sleutelVerzendend</w:t>
      </w:r>
      <w:r>
        <w:rPr>
          <w:spacing w:val="-2"/>
        </w:rPr>
        <w:t xml:space="preserve"> bevatte. Als het laatste object in het antwoordbericht het attribute </w:t>
      </w:r>
      <w:r>
        <w:rPr>
          <w:rFonts w:ascii="Courier New" w:hAnsi="Courier New"/>
          <w:spacing w:val="-2"/>
        </w:rPr>
        <w:t>StUF:sleutelGegevensbeheer</w:t>
      </w:r>
      <w:r>
        <w:rPr>
          <w:spacing w:val="-2"/>
        </w:rPr>
        <w:t xml:space="preserve"> bevatte, dan wordt dat attribute </w:t>
      </w:r>
      <w:r>
        <w:rPr>
          <w:rFonts w:ascii="Courier New" w:hAnsi="Courier New"/>
          <w:spacing w:val="-2"/>
        </w:rPr>
        <w:t>StUF:sleutelGegevensbeheer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1" w:name="__RefHeading__36445403"/>
      <w:bookmarkStart w:id="112" w:name="Ref_VraagSuperTypeVoorbeeld"/>
      <w:bookmarkStart w:id="113" w:name="Ref_VraagSuperTypeVoorbeeld"/>
      <w:bookmarkEnd w:id="111"/>
      <w:bookmarkEnd w:id="113"/>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gelijk StUF:entiteittype=”RPS”&gt;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6.4.8</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6.4.9</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&lt;StUF:entiteittype&gt;XXX&lt;/StUF:entiteittype&gt;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&lt;xxx StUF:entiteittype=”XXX”&gt;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u w:val="none"/>
        </w:rPr>
        <w:t>StUF:entiteittype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4" w:name="Ref_ObjectenInAntwoord"/>
      <w:bookmarkStart w:id="115" w:name="Ref_ObjectenInAntwoord"/>
      <w:bookmarkEnd w:id="115"/>
      <w:r>
        <w:rPr/>
        <w:t>Het opnemen van objecten in een antwoordbericht</w:t>
      </w:r>
    </w:p>
    <w:p>
      <w:pPr>
        <w:pStyle w:val="Normal"/>
        <w:rPr/>
      </w:pPr>
      <w:r>
        <w:rPr/>
        <w:t>Qua autorisatie zijn er drie niveau’s te onderscheiden:</w:t>
      </w:r>
    </w:p>
    <w:p>
      <w:pPr>
        <w:pStyle w:val="Normal"/>
        <w:widowControl/>
        <w:numPr>
          <w:ilvl w:val="0"/>
          <w:numId w:val="57"/>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t>Een object wordt alleen in een antwoordbericht opgenomen, als aan één van de twee volgende voorwaarden is voldaan: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Voor minimaal één van de kerngegevens is een waarde bekend.</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attribute </w:t>
      </w:r>
      <w:r>
        <w:rPr>
          <w:rFonts w:cs="Courier New" w:ascii="Courier New" w:hAnsi="Courier New"/>
        </w:rPr>
        <w:t>StUF:sleutelOntvangend</w:t>
      </w:r>
      <w:r>
        <w:rPr>
          <w:rFonts w:cs="Courier New"/>
        </w:rPr>
        <w:t xml:space="preserve"> is</w:t>
      </w:r>
      <w:r>
        <w:rPr/>
        <w:t xml:space="preserve"> bekend en minimaal één van de gevraagde gegevens heeft een geldige waarde of de waarde 'vastgesteldOnbekend'.</w:t>
      </w:r>
    </w:p>
    <w:p>
      <w:pPr>
        <w:pStyle w:val="Normal"/>
        <w:rPr/>
      </w:pPr>
      <w:r>
        <w:rPr/>
        <w:t xml:space="preserve">Bij een adres kan bijvoorbeeld alleen om de locatieomschrijving worden gevraagd. In het antwoordbericht worden nu alleen adressen opgenomen die daadwerkelijk een locatieomschrijving hebben. Er worden geen adressen opgenomen met als attribute een gevulde </w:t>
      </w:r>
      <w:r>
        <w:rPr>
          <w:rFonts w:cs="Courier New" w:ascii="Courier New" w:hAnsi="Courier New"/>
        </w:rPr>
        <w:t>StUF:sleutelOntvangend</w:t>
      </w:r>
      <w:r>
        <w:rPr/>
        <w:t xml:space="preserve"> en als enig element </w:t>
      </w:r>
      <w:r>
        <w:rPr>
          <w:rFonts w:cs="Courier New" w:ascii="Courier New" w:hAnsi="Courier New"/>
        </w:rPr>
        <w:t>&lt;locatieOmschrijving&gt;</w:t>
      </w:r>
      <w:r>
        <w:rPr/>
        <w:t xml:space="preserve"> met een lege inhoud zonder dat de waarde 'vastgesteldOnbekend' is.</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rPr>
        <w:t>StUF:entiteittype</w:t>
      </w:r>
      <w:r>
        <w:rPr>
          <w:spacing w:val="-2"/>
        </w:rPr>
        <w:t xml:space="preserve"> gevuld met het entiteittype van het object. De attributes </w:t>
      </w:r>
      <w:r>
        <w:rPr>
          <w:rFonts w:ascii="Courier New" w:hAnsi="Courier New"/>
          <w:spacing w:val="-2"/>
        </w:rPr>
        <w:t>StUF:sleutelVerzendend</w:t>
      </w:r>
      <w:r>
        <w:rPr>
          <w:spacing w:val="-2"/>
        </w:rPr>
        <w:t xml:space="preserve">, </w:t>
      </w:r>
      <w:r>
        <w:rPr>
          <w:rFonts w:ascii="Courier New" w:hAnsi="Courier New"/>
          <w:spacing w:val="-2"/>
        </w:rPr>
        <w:t>StUF:sleutelOntvangend</w:t>
      </w:r>
      <w:r>
        <w:rPr>
          <w:spacing w:val="-2"/>
        </w:rPr>
        <w:t xml:space="preserve"> en </w:t>
      </w:r>
      <w:r>
        <w:rPr>
          <w:rFonts w:ascii="Courier New" w:hAnsi="Courier New"/>
          <w:spacing w:val="-2"/>
        </w:rPr>
        <w:t>StUF:sleutelGegevensbeheer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VullenObjectenAntwoord"/>
      <w:bookmarkStart w:id="117" w:name="Ref_VullenObjectenAntwoord"/>
      <w:bookmarkEnd w:id="117"/>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met de attributes </w:t>
      </w:r>
      <w:r>
        <w:rPr>
          <w:rFonts w:ascii="Courier New" w:hAnsi="Courier New"/>
        </w:rPr>
        <w:t>xsi:nil=”true”</w:t>
      </w:r>
      <w:r>
        <w:rPr/>
        <w:t xml:space="preserve"> en </w:t>
      </w:r>
      <w:r>
        <w:rPr>
          <w:rFonts w:ascii="Courier New" w:hAnsi="Courier New"/>
        </w:rPr>
        <w:t>StUF:noValue=”nietOndersteund”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StUF:noValue=”nietGeautoriseerd”</w:t>
      </w:r>
      <w:r>
        <w:rPr/>
        <w:t>.</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met de attributes </w:t>
      </w:r>
      <w:r>
        <w:rPr>
          <w:rFonts w:ascii="Courier New" w:hAnsi="Courier New"/>
        </w:rPr>
        <w:t>xsi:nil=”true”</w:t>
      </w:r>
      <w:r>
        <w:rPr/>
        <w:t xml:space="preserve"> en </w:t>
      </w:r>
      <w:r>
        <w:rPr>
          <w:rFonts w:ascii="Courier New" w:hAnsi="Courier New"/>
        </w:rPr>
        <w:t>StUF:noValue=”waardeOnbekend”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Deze regels dienen in bovenstaande volgorde te worden toegepast.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relatie wordt alleen in een object in antwoordbericht opgenomen, als erom gevraagd is en als: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voor minimaal één van de kerngegevens van de gerelateerde een waarde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attribute </w:t>
      </w:r>
      <w:r>
        <w:rPr>
          <w:rFonts w:cs="Courier New" w:ascii="Courier New" w:hAnsi="Courier New"/>
          <w:spacing w:val="-2"/>
        </w:rPr>
        <w:t>StUF:sleutelOntvangend</w:t>
      </w:r>
      <w:r>
        <w:rPr>
          <w:spacing w:val="-2"/>
        </w:rPr>
        <w:t xml:space="preserve"> van de relatie of de gerelateerde bekend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bekend is dat de relatie geen voorkomens heeft of niet bekend is of de relatie voorkomens heeft of bekend is dat is vastgesteld dat niet bekend is of de relatie voorkomens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de gevallen beschreven in de laatste bullet worden de regels in de bullets 3 t/m 6 in paragraaf </w:t>
      </w:r>
      <w:r>
        <w:rPr>
          <w:spacing w:val="-2"/>
        </w:rPr>
        <w:fldChar w:fldCharType="begin"/>
      </w:r>
      <w:r>
        <w:instrText> REF __RefHeading__36654993 \r \h </w:instrText>
      </w:r>
      <w:r>
        <w:fldChar w:fldCharType="separate"/>
      </w:r>
      <w:r>
        <w:t>3.4.2</w:t>
      </w:r>
      <w:r>
        <w:fldChar w:fldCharType="end"/>
      </w:r>
      <w:r>
        <w:rPr>
          <w:spacing w:val="-2"/>
        </w:rPr>
        <w:t xml:space="preserve"> gevolgd.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StUF:sleutelVerzendend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spacing w:val="-2"/>
        </w:rPr>
        <w:t>metagegevens</w:t>
      </w:r>
      <w:r>
        <w:rPr/>
        <w:t>, dan gelden de volgende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StUF:groepsnaam</w:t>
      </w:r>
      <w:r>
        <w:rPr/>
        <w:t xml:space="preserve"> en </w:t>
      </w:r>
      <w:r>
        <w:rPr>
          <w:rFonts w:ascii="Courier New" w:hAnsi="Courier New"/>
        </w:rPr>
        <w:t>StUF:elementnaam</w:t>
      </w:r>
      <w:r>
        <w:rPr/>
        <w:t xml:space="preserve"> niet in voorkomen, worden in het antwoord opgenomen.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StUF:groepsnaam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StUF:elementnaam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StUF:groepsnaam=”geboortegroep”&gt;</w:t>
      </w:r>
      <w:r>
        <w:rPr/>
        <w:t xml:space="preserve"> niet in het antwoord worden opgenomen.</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antwoorHistorieN"/>
      <w:bookmarkStart w:id="119" w:name="Ref_antwoorHistorieN"/>
      <w:bookmarkEnd w:id="119"/>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zijn de regels complexer:</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het actuele tijdstip niet opgenomen.</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r>
        <w:rPr>
          <w:rFonts w:ascii="Courier New" w:hAnsi="Courier New"/>
          <w:sz w:val="16"/>
          <w:szCs w:val="16"/>
        </w:rPr>
        <w:t>http://www.egem.nl/StUF/sector/bg/0320</w:t>
      </w:r>
      <w:r>
        <w:rPr>
          <w:rFonts w:ascii="Courier New" w:hAnsi="Courier New"/>
          <w:color w:val="000000"/>
          <w:sz w:val="16"/>
          <w:szCs w:val="16"/>
        </w:rPr>
        <w:t>”</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&lt;StUF:entiteittype&gt;RPS&lt;/StUF:entiteittype&gt;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&lt;natuurlijkPersoon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&lt;verblijftIn StUF:entiteittype=”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 StUF:entiteittype=”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 StUF:entiteittype=”NNP”&gt;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0" w:name="__RefHeading__36113624"/>
      <w:bookmarkStart w:id="121" w:name="Ref_AntwoordHistorieP"/>
      <w:bookmarkStart w:id="122" w:name="Ref_AntwoordHistorieP"/>
      <w:bookmarkEnd w:id="120"/>
      <w:bookmarkEnd w:id="122"/>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Voor de metagegevens gelden de volgende regels:</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StUF:tijdstip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99"/>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gegeven met </w:t>
      </w:r>
      <w:r>
        <w:rPr>
          <w:rFonts w:ascii="Courier New" w:hAnsi="Courier New"/>
        </w:rPr>
        <w:t>StUF:noValue=”waardeOnbekend”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geldig zijn en eindGeldigheid met het grootste tijdstip of geenWaarde waarvoor alle opgevraagde gegevens geldig zijn.</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&lt;StUF:eindRelatie&gt;2005-06-01&lt;/StUF:eindRelatie&gt;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2"/>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eindGeldigheid geenWaarde.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eindRelatie 'geenWaarde' en met eindGeldigheid 'geenWaarde'.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6.7</w:t>
      </w:r>
      <w:r>
        <w:fldChar w:fldCharType="end"/>
      </w:r>
      <w:r>
        <w:rPr/>
        <w:t>: Foutsituaties voor Lv03- tot en met Lv06-vraagberichten</w:t>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 xml:space="preserve">In La07- t/m La14-antwoordberichten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en de attributes </w:t>
      </w:r>
      <w:r>
        <w:rPr>
          <w:rFonts w:ascii="Courier New" w:hAnsi="Courier New"/>
        </w:rPr>
        <w:t>xsi:nil=”true”</w:t>
      </w:r>
      <w:r>
        <w:rPr/>
        <w:t xml:space="preserve"> en </w:t>
      </w:r>
      <w:r>
        <w:rPr>
          <w:rFonts w:ascii="Courier New" w:hAnsi="Courier New"/>
        </w:rPr>
        <w:t>StUF:noValue=”geenWaarde”</w:t>
      </w:r>
      <w:r>
        <w:rPr/>
        <w:t xml:space="preserve">.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geenWaarde.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Een ten onrechte opgevoerde relatie die niet is vervangen door een andere relatie kan niet worden opgenomen in een historieFormeelRelatie element en wordt in een La09- of La10-antwoordbericht opgenomen na de beëindigde relaties voor het betreffende entiteittype c.q. na de actuele relaties, als er geen beëindigde relaties zijn c.q als enige relaties voor het betreffende entiteittype, als er geen actuele of beëindigde relaties zijn. De onterecht opgevoerde relatie wordt opgenomen met als waarden voor beginGeldigheid en eindGeldigheid StUF:noValue=”geenWaarde”, beginRelatie, eindRelatie en de overige elementen hebben de waarden zoals die golden op het moment dat geconstateerd werd, dat de relatie onterecht was opgevoerd, Het element tijdstipRegistratie heeft als waarde het tijdstip waarop in de registratie is doorgevoerd, dat de relatie ten onrechte was opgevoerd.</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bookmarkStart w:id="123" w:name="DDE_LINK2"/>
      <w:r>
        <w:rPr>
          <w:rFonts w:ascii="Courier New" w:hAnsi="Courier New"/>
          <w:sz w:val="16"/>
          <w:szCs w:val="16"/>
        </w:rPr>
        <w:t>200</w:t>
      </w:r>
      <w:bookmarkEnd w:id="123"/>
      <w:r>
        <w:rPr>
          <w:rFonts w:ascii="Courier New" w:hAnsi="Courier New"/>
          <w:sz w:val="16"/>
          <w:szCs w:val="16"/>
        </w:rPr>
        <w:t>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bookmarkStart w:id="124" w:name="DDE_LINK13"/>
      <w:r>
        <w:rPr>
          <w:rFonts w:ascii="Courier New" w:hAnsi="Courier New"/>
          <w:sz w:val="16"/>
          <w:szCs w:val="16"/>
        </w:rPr>
        <w:t>200</w:t>
      </w:r>
      <w:bookmarkEnd w:id="124"/>
      <w:r>
        <w:rPr>
          <w:rFonts w:ascii="Courier New" w:hAnsi="Courier New"/>
          <w:sz w:val="16"/>
          <w:szCs w:val="16"/>
        </w:rPr>
        <w:t>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&lt;StUF:beginRelatie&gt;2006-06-01&lt;/StUF:beginRelatie&gt;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&lt;StUF:eindRelatie&gt;2006-06-01&lt;/StUF:eindRelatie&gt;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&lt;verblijftOp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&lt;geboortedatum&gt;1977-0807&lt;/geboortedatum&gt;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 StUF:noValue=”geenWaarde”/&gt;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&lt;StUF:eindGeldigheid&gt;2008-03-01&lt;/StUF:eindGeldigheid&gt;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&lt;StUF:eindGeldigheid&gt;2007-03-01&lt;/StUF:eindGeldigheid&gt;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&lt;StUF:eindGeldigheid&gt;2005-04-23&lt;/StUF:eindGeldigheid&gt;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&lt;StUF:beginGeldigheid&gt;1977-08-07/StUF:beginGeldigheid&gt;</w:t>
      </w:r>
    </w:p>
    <w:p>
      <w:pPr>
        <w:pStyle w:val="Normal"/>
        <w:rPr>
          <w:rFonts w:ascii="Courier New" w:hAnsi="Courier New"/>
          <w:sz w:val="16"/>
          <w:szCs w:val="16"/>
        </w:rPr>
      </w:pPr>
      <w:r>
        <w:rPr>
          <w:rFonts w:ascii="Courier New" w:hAnsi="Courier New"/>
          <w:sz w:val="16"/>
          <w:szCs w:val="16"/>
        </w:rPr>
        <w:tab/>
        <w:tab/>
        <w:tab/>
        <w:t>&lt;StUF:eindGeldigheid&gt;2001-09-03&lt;/StUF:eindGeldigheid&gt;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&lt;StUF:beginGeldigheid&gt;2008-03-01&lt;/StUF:beginGeldigheid&gt;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&lt;StUF:beginRelatie&gt;2005-06-01&lt;/StUF:beginRelatie&gt;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&lt;StUF:eindRelatie&gt;2005-06-01&lt;/StUF:eindRelatie&gt;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&lt;StUF:beginRelatie&gt;1999-11-08&lt;/StUF:beginRelatie&gt;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&lt;verblijfsadres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&lt;gerelateerde StUF:entiteittype=”</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&lt;StUF:beginRelatie&gt;1977-07-08&lt;/StUF:beginRelatie&gt;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&lt;StUF:eindRelatie&gt;1999-11-08&lt;/StUF:eindRelatie&gt;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&lt;StUF:beginGeldigheid&gt;2007-03-01&lt;/StUF:beginGeldigheid&gt;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&lt;StUF:eindGeldigheid&gt;2008-03-01&lt;/StUF:eindGeldigheid&gt;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&lt;StUF:eindGeldigheid&gt;2007-03-01&lt;/StUF:eindGeldigheid&gt;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&lt;StUF:beginGeldigheid&gt;2005-04-23&lt;/StUF:beginGeldigheid&gt;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 xsi:nil=”true” StUF:noValue=”geenWaarde”/&gt;</w:t>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&lt;StUF:beginGeldigheid&gt;1977-08-07/StUF:beginGeldigheid&gt;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&lt;StUF:eindGeldigheid&gt;2001-09-03&lt;/StUF:eindGeldigheid&gt;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&lt;StUF:beginGeldigheid&gt;1977-08-07&lt;/StUF:beginGeldigheid&gt;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&lt;StUF:eindGeldigheid&gt;2001-09-05&lt;/StUF:eindGeldigheid&gt;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&lt;StUF:beginGeldigheid&gt;2005-04-23/StUF:beginGeldigheid&gt;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&lt;StUF:eindGeldigheid&gt;</w:t>
      </w:r>
      <w:r>
        <w:rPr/>
        <w:t xml:space="preserve"> </w:t>
      </w:r>
      <w:r>
        <w:rPr>
          <w:rFonts w:ascii="Courier New" w:hAnsi="Courier New"/>
        </w:rPr>
        <w:t>StUF:noValue=”geenWaarde”</w:t>
      </w:r>
      <w:r>
        <w:rPr/>
        <w:t xml:space="preserve">).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La14-berichten</w:t>
      </w:r>
    </w:p>
    <w:p>
      <w:pPr>
        <w:pStyle w:val="Normal"/>
        <w:widowControl/>
        <w:rPr>
          <w:rFonts w:ascii="Times New Roman" w:hAnsi="Times New Roman"/>
        </w:rPr>
      </w:pPr>
      <w:r>
        <w:rPr/>
        <w:t>Voor het opnemen van metagegevens in berichten met historie gelden de volgende regels:</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StUF:tijdstip</w:t>
      </w:r>
      <w:r>
        <w:rPr/>
        <w:t xml:space="preserve"> attribute en </w:t>
      </w:r>
      <w:r>
        <w:rPr>
          <w:rFonts w:ascii="Courier New" w:hAnsi="Courier New"/>
        </w:rPr>
        <w:t>&lt;StUF:eindGeldigheid&gt;</w:t>
      </w:r>
      <w:r>
        <w:rPr/>
        <w:t xml:space="preserve"> groter dan het </w:t>
      </w:r>
      <w:r>
        <w:rPr>
          <w:rFonts w:ascii="Courier New" w:hAnsi="Courier New"/>
        </w:rPr>
        <w:t>StUF:tijdstip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&lt;object StUF:entiteittype=”XXX”&gt;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&lt;StUF:beginGeldigheid&gt;2004-03-04&lt;/StUF:beginGeldigheid&gt;</w:t>
      </w:r>
    </w:p>
    <w:p>
      <w:pPr>
        <w:pStyle w:val="Normal"/>
        <w:rPr>
          <w:rFonts w:ascii="Courier New" w:hAnsi="Courier New"/>
          <w:sz w:val="16"/>
          <w:szCs w:val="16"/>
        </w:rPr>
      </w:pPr>
      <w:r>
        <w:rPr>
          <w:rFonts w:ascii="Courier New" w:hAnsi="Courier New"/>
          <w:sz w:val="16"/>
          <w:szCs w:val="16"/>
        </w:rPr>
        <w:tab/>
        <w:tab/>
        <w:t>&lt;StUF:eindGeldigheid xsi:nil=”true” StUF:noValue=”geenWaarde”/&gt;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&lt;StUF:beginGeldigheid&gt;2004-02-28&lt;/StUF:beginGeldigheid&gt;</w:t>
      </w:r>
    </w:p>
    <w:p>
      <w:pPr>
        <w:pStyle w:val="Normal"/>
        <w:rPr>
          <w:rFonts w:ascii="Courier New" w:hAnsi="Courier New"/>
          <w:sz w:val="16"/>
          <w:szCs w:val="16"/>
        </w:rPr>
      </w:pPr>
      <w:r>
        <w:rPr>
          <w:rFonts w:ascii="Courier New" w:hAnsi="Courier New"/>
          <w:sz w:val="16"/>
          <w:szCs w:val="16"/>
        </w:rPr>
        <w:tab/>
        <w:tab/>
        <w:tab/>
        <w:t>&lt;StUF:eindGeldigheid&gt;2004-03-04&lt;/StUF:eindGeldigheid&gt;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&lt;StUF:beginGeldigheid&gt;2004-01-07&lt;/StUF:beginGeldigheid&gt;</w:t>
      </w:r>
    </w:p>
    <w:p>
      <w:pPr>
        <w:pStyle w:val="Normal"/>
        <w:rPr>
          <w:rFonts w:ascii="Courier New" w:hAnsi="Courier New"/>
          <w:sz w:val="16"/>
          <w:szCs w:val="16"/>
        </w:rPr>
      </w:pPr>
      <w:r>
        <w:rPr>
          <w:rFonts w:ascii="Courier New" w:hAnsi="Courier New"/>
          <w:sz w:val="16"/>
          <w:szCs w:val="16"/>
        </w:rPr>
        <w:tab/>
        <w:tab/>
        <w:tab/>
        <w:t>&lt;StUF:eindGeldigheid&gt;2004-02-28&lt;/StUF:eindGeldigheid&gt;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StUF:metagegeven=”true” groepsnaam=”Y”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&lt;StUF:beginGeldigheid&gt;2003-11-15&lt;/StUF:beginGeldigheid&gt;</w:t>
      </w:r>
    </w:p>
    <w:p>
      <w:pPr>
        <w:pStyle w:val="Normal"/>
        <w:rPr>
          <w:rFonts w:ascii="Courier New" w:hAnsi="Courier New"/>
          <w:sz w:val="16"/>
          <w:szCs w:val="16"/>
        </w:rPr>
      </w:pPr>
      <w:r>
        <w:rPr>
          <w:rFonts w:ascii="Courier New" w:hAnsi="Courier New"/>
          <w:sz w:val="16"/>
          <w:szCs w:val="16"/>
        </w:rPr>
        <w:tab/>
        <w:tab/>
        <w:tab/>
        <w:t>&lt;StUF:eindGeldigheid&gt;2004-01-07&lt;/StUF:eindGeldigheid&gt;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StUF:metagegeven=”true” groepsnaam=”” elementnaam=”B” xsi:nil=”true” StUF:noValue=”geenWaarde”/&gt;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&lt;StUF:beginGeldigheid&gt;2003-03-02&lt;/StUF:beginGeldigheid&gt;</w:t>
      </w:r>
    </w:p>
    <w:p>
      <w:pPr>
        <w:pStyle w:val="Normal"/>
        <w:rPr>
          <w:rFonts w:ascii="Courier New" w:hAnsi="Courier New"/>
          <w:sz w:val="16"/>
          <w:szCs w:val="16"/>
        </w:rPr>
      </w:pPr>
      <w:r>
        <w:rPr>
          <w:rFonts w:ascii="Courier New" w:hAnsi="Courier New"/>
          <w:sz w:val="16"/>
          <w:szCs w:val="16"/>
        </w:rPr>
        <w:tab/>
        <w:tab/>
        <w:tab/>
        <w:t>&lt;StUF:eindGeldigheid&gt;2003-11-15&lt;/StUF:eindGeldigheid&gt;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rFonts w:ascii="Courier New" w:hAnsi="Courier New"/>
        </w:rPr>
        <w:t>StUF:noValue=”geenWaarde”</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&lt;geboortedatum&gt;1965-12-22&lt;/geboortedatum&gt;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&lt;isIngeschrevenOp StUF:entiteittype=”</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&lt;StUF:beginGeldigheid&gt;1987-08-29&lt;/StUF:beginGeldigheid&gt;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&lt;StUF:beginGeldigheid&gt;1987-07-06&lt;/StUF:beginGeldigheid&gt;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&lt;StUF:eindGeldigheid&gt;1987-08-06&lt;/StUF:eindGeldigheid&gt;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&lt;StUF:eindRelatie&gt;1987-07-06&lt;/StUF:beginRelatie&gt;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 StUF:metagegeven=”true”&gt;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 StUF:metagegeven=”true”&gt;J&lt;/inOnderzoek&gt;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&lt;StUF:beginGeldigheid&gt;1987-08-06&lt;/StUF:beginGeldigheid&gt;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&lt;StUF:eindGeldigheid&gt;1987-08-29&lt;/StUF:eindGeldigheid&gt;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StUF:metagegeven=”true”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&lt;StUF:beginGeldigheid&gt;1990-04-04&lt;/StUF:beginGeldigheid&gt;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StUF:metagegeven=”true” xsi:nil=”true” StUF:noValue=”nietGeautoriseerd”/&gt;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StUF:metagegeven=”true”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&lt;StUF:beginGeldigheid&gt;1987-07-08&lt;/StUF:beginGeldigheid&gt;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&lt;StUF:eindGeldigheid&gt;1987-10-02&lt;/StUF:eindGeldigheid&gt;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StUF:metagegeven=”true” groepsnaam=”bsnGrp”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&lt;StUF:beginGeldigheid&gt;1965-12-22&lt;/StUF:beginGeldigheid&gt;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&lt;StUF:eindGeldigheid&gt;1987-07-08&lt;/StUF:eindGeldigheid&gt;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Courier New" w:hAnsi="Courier New"/>
          <w:sz w:val="18"/>
          <w:szCs w:val="18"/>
        </w:rPr>
      </w:pPr>
      <w:r>
        <w:rPr>
          <w:rFonts w:ascii="Courier New" w:hAnsi="Courier New"/>
          <w:sz w:val="18"/>
          <w:szCs w:val="18"/>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5" w:name="__RefHeading__36597022"/>
      <w:bookmarkEnd w:id="125"/>
      <w:r>
        <w:rPr/>
        <w:t>La011- t/m La14-antwoordberichten met historie</w:t>
      </w:r>
    </w:p>
    <w:p>
      <w:pPr>
        <w:pStyle w:val="Normal"/>
        <w:rPr/>
      </w:pPr>
      <w:r>
        <w:rPr/>
        <w:t>In La11- tot en met La14-antwoordberichten worden historische gegevens op een andere manier opgenomen. Voor historische relaties is er geen verschil met La07- tot en met La10-antwoordberichten voorzover het gaat om de laatst geregistreerde gegevens ervan. De historische gegevens van historische relaties worden wel weer opgenomen conform de voorschriften hieronder.</w:t>
      </w:r>
    </w:p>
    <w:p>
      <w:pPr>
        <w:pStyle w:val="Normal"/>
        <w:rPr/>
      </w:pPr>
      <w:r>
        <w:rPr/>
      </w:r>
    </w:p>
    <w:p>
      <w:pPr>
        <w:pStyle w:val="Normal"/>
        <w:rPr/>
      </w:pPr>
      <w:r>
        <w:rPr/>
        <w:t xml:space="preserve">Voor alle groepen die in het sectormodel een </w:t>
      </w:r>
      <w:r>
        <w:rPr>
          <w:rFonts w:ascii="Courier New" w:hAnsi="Courier New"/>
        </w:rPr>
        <w:t>&lt;StUF:tijdvakGeldigheid&gt;</w:t>
      </w:r>
      <w:r>
        <w:rPr/>
        <w:t xml:space="preserve"> bevatten, worden de historische gegevens binnen die groep opgenomen door middel van </w:t>
      </w:r>
      <w:r>
        <w:rPr>
          <w:rFonts w:ascii="Courier New" w:hAnsi="Courier New"/>
        </w:rPr>
        <w:t>&lt;historieMaterieel&gt;</w:t>
      </w:r>
      <w:r>
        <w:rPr/>
        <w:t xml:space="preserve"> en </w:t>
      </w:r>
      <w:r>
        <w:rPr>
          <w:rFonts w:ascii="Courier New" w:hAnsi="Courier New"/>
        </w:rPr>
        <w:t>&lt;historieFormeel&gt;</w:t>
      </w:r>
      <w:r>
        <w:rPr/>
        <w:t xml:space="preserve"> elementen. Eerst worden de </w:t>
      </w:r>
      <w:r>
        <w:rPr>
          <w:rFonts w:ascii="Courier New" w:hAnsi="Courier New"/>
        </w:rPr>
        <w:t>&lt;historieFormeel&gt;</w:t>
      </w:r>
      <w:r>
        <w:rPr/>
        <w:t xml:space="preserve"> elementen opgenomen aflopend gesorteerd op </w:t>
      </w:r>
      <w:r>
        <w:rPr>
          <w:rFonts w:ascii="Courier New" w:hAnsi="Courier New"/>
        </w:rPr>
        <w:t>&lt;tijdstipRegistratie&gt;</w:t>
      </w:r>
      <w:r>
        <w:rPr/>
        <w:t xml:space="preserve"> en vervolgens de </w:t>
      </w:r>
      <w:r>
        <w:rPr>
          <w:rFonts w:ascii="Courier New" w:hAnsi="Courier New"/>
        </w:rPr>
        <w:t>&lt;historieMaterieel&gt;</w:t>
      </w:r>
      <w:r>
        <w:rPr/>
        <w:t xml:space="preserve"> elementen aflopend gesorteerd naar het element </w:t>
      </w:r>
      <w:r>
        <w:rPr>
          <w:rFonts w:ascii="Courier New" w:hAnsi="Courier New"/>
        </w:rPr>
        <w:t>&lt;StUF:beginGeldigheid&gt;</w:t>
      </w:r>
      <w:r>
        <w:rPr/>
        <w:t xml:space="preserve"> erbinnen. Voor alle elementen die geen lid zijn van een groep met een </w:t>
      </w:r>
      <w:r>
        <w:rPr>
          <w:rFonts w:ascii="Courier New" w:hAnsi="Courier New"/>
        </w:rPr>
        <w:t>&lt;StUF:tijdvakGeldigheid&gt;</w:t>
      </w:r>
      <w:r>
        <w:rPr/>
        <w:t xml:space="preserve"> en waarvoor in het sectormodel historie is gedefinieerd, wordt de historie opgenomen binnen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elementen op entiteitniveau. Alle gevraagde elementen worden in elk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 opgenomen. Afgezien van het opnemen van alle gevraagde elementen in plaats van alleen de veranderende elementen en het opnemen van historie per groep is het mechanisme voor het omgaan met het element </w:t>
      </w:r>
      <w:r>
        <w:rPr>
          <w:rFonts w:ascii="Courier New" w:hAnsi="Courier New"/>
        </w:rPr>
        <w:t>&lt;StUF:tijdstipRegistratie&gt;</w:t>
      </w:r>
      <w:r>
        <w:rPr/>
        <w:t xml:space="preserve"> en met correcties gelijk aan het hierboven beschreven mechanisme.</w:t>
      </w:r>
    </w:p>
    <w:p>
      <w:pPr>
        <w:pStyle w:val="Normal"/>
        <w:rPr/>
      </w:pPr>
      <w:r>
        <w:rPr/>
      </w:r>
    </w:p>
    <w:p>
      <w:pPr>
        <w:pStyle w:val="Normal"/>
        <w:rPr/>
      </w:pPr>
      <w:r>
        <w:rPr/>
        <w:t>Lv10- tot en met Lv14-vraagberichten zijn toegestaan, ook al komt er geen enkele groep met een</w:t>
      </w:r>
      <w:r>
        <w:rPr>
          <w:rFonts w:eastAsia="Times New Roman" w:cs="Times New Roman"/>
          <w:color w:val="auto"/>
          <w:sz w:val="20"/>
          <w:szCs w:val="20"/>
          <w:lang w:val="nl-NL" w:bidi="ar-SA"/>
        </w:rPr>
        <w:t xml:space="preserve"> </w:t>
      </w:r>
      <w:r>
        <w:rPr>
          <w:rFonts w:ascii="Courier New" w:hAnsi="Courier New"/>
        </w:rPr>
        <w:t>&lt;StUF:tijdvakGeldigheid&gt;</w:t>
      </w:r>
      <w:r>
        <w:rPr/>
        <w:t xml:space="preserve"> voor binnen het entiteittype. In dat geval worden alle gevraagde gegevens opgenomen in elk </w:t>
      </w:r>
      <w:r>
        <w:rPr>
          <w:rFonts w:ascii="Courier New" w:hAnsi="Courier New"/>
        </w:rPr>
        <w:t>&lt;historieMaterieel&gt;</w:t>
      </w:r>
      <w:r>
        <w:rPr/>
        <w:t xml:space="preserve">, </w:t>
      </w:r>
      <w:r>
        <w:rPr>
          <w:rFonts w:ascii="Courier New" w:hAnsi="Courier New"/>
        </w:rPr>
        <w:t>&lt;historieFormeel&gt;</w:t>
      </w:r>
      <w:r>
        <w:rPr/>
        <w:t xml:space="preserve"> en </w:t>
      </w:r>
      <w:r>
        <w:rPr>
          <w:rFonts w:ascii="Courier New" w:hAnsi="Courier New"/>
        </w:rPr>
        <w:t>&lt;historieFormeelRelatie&gt;</w:t>
      </w:r>
      <w:r>
        <w:rPr/>
        <w:t xml:space="preserve"> element op entiteitniveau en niet alleen de op </w:t>
      </w:r>
      <w:r>
        <w:rPr>
          <w:rFonts w:ascii="Courier New" w:hAnsi="Courier New"/>
        </w:rPr>
        <w:t>&lt;StUF:eindGeldigheid&gt;</w:t>
      </w:r>
      <w:r>
        <w:rPr/>
        <w:t xml:space="preserve"> veranderende gegevens.</w:t>
      </w:r>
    </w:p>
    <w:p>
      <w:pPr>
        <w:pStyle w:val="Normal"/>
        <w:rPr/>
      </w:pPr>
      <w:r>
        <w:rPr/>
      </w:r>
    </w:p>
    <w:p>
      <w:pPr>
        <w:pStyle w:val="Normal"/>
        <w:widowControl/>
        <w:rPr/>
      </w:pPr>
      <w:r>
        <w:rPr/>
        <w:t xml:space="preserve">Uitgaande van een groep voor de naamsgegevens met daarbinnen een </w:t>
      </w:r>
      <w:r>
        <w:rPr>
          <w:rFonts w:ascii="Courier New" w:hAnsi="Courier New"/>
        </w:rPr>
        <w:t>&lt;StUF:tijdvakGeldigheid&gt;</w:t>
      </w:r>
      <w:r>
        <w:rPr/>
        <w:t xml:space="preserve"> ziet het voorbeeld uit paragraaf </w:t>
      </w:r>
      <w:r>
        <w:rPr/>
        <w:fldChar w:fldCharType="begin"/>
      </w:r>
      <w:r>
        <w:instrText> REF Ref_VoorbeeldHistorie \n \h </w:instrText>
      </w:r>
      <w:r>
        <w:fldChar w:fldCharType="separate"/>
      </w:r>
      <w:r>
        <w:t>2.3.1</w:t>
      </w:r>
      <w:r>
        <w:fldChar w:fldCharType="end"/>
      </w:r>
      <w:r>
        <w:rPr/>
        <w:t xml:space="preserve"> zonder de naamswijziging naar Broek en het tussenvoegen van Werff er als volgt uit voor een La13- of La14-antwoordbericht. Omdat er voor de relaties niets is veranderd, zijn deze in het voorbeeld weggelaten.</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&lt;object StUF:entiteittype=”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&lt;naamGrp&gt;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&lt;StUF:beginGeldigheid&gt;2001-09-03&lt;/StUF:beginGeldigheid&gt;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&lt;voorvoegsels&gt;van den&lt;/voorvoegsels&gt;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&lt;voorvoegsels&gt;van der&lt;/voorvoegsels&gt;</w:t>
      </w:r>
    </w:p>
    <w:p>
      <w:pPr>
        <w:pStyle w:val="Normal"/>
        <w:tabs>
          <w:tab w:val="left" w:pos="-720"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&lt;StUF:beginGeldigheid&gt;2001-090-5&lt;/StUF:beginGeldigheid&gt;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&lt;voorvoegsels xsi:nil=”true” StUF:noValue=”geenWaarde”/&gt;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&lt;StUF:tijdstipRegistratie&gt;2002-10-07&lt;/StUF:tijdstipRegistratie&gt;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&lt;StUF:eindGeldigheid&gt;2001-09-03&lt;/StUF:eindGeldigheid&gt;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&lt;voorvoegsels xsi:nil=”true” StUF:noValue=”geenWaarde”/&gt;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&lt;StUF:tijdstipRegistratie&gt;1977-07-25&lt;/StUF:tijdstipRegistratie&gt;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t>&lt;StUF:eindGeldigheid&gt;2001-09-05&lt;/StUF:eindGeldigheid&gt;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&lt;/naamGrp&gt;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&lt;StUF:tijdstipRegistratie&gt;2005-05-04&lt;/StUF:tijdstipRegistratie&gt;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&lt;StUF:beginGeldigheid&gt;2005-04-23&lt;/StUF:beginGeldigheid&gt;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&lt;StUF:eindGeldigheid xsi:nil=”true” StUF:noValue=”geenWaarde”/&gt;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(relaties)</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&lt;geboortedatum&gt;1977-07-08&lt;/geboortedatum&gt;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&lt;StUF:tijdstipRegistratie&gt;1977-07-25&lt;/StUF:tijdstipRegistratie&gt;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&lt;StUF:beginGeldigheid&gt;1977-07-08&lt;/StUF:beginGeldigheid&gt;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&lt;StUF:eindGeldigheid&gt;2005-04-23&lt;/StUF:eindGeldigheid&gt;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tabs>
          <w:tab w:val="left" w:pos="-720" w:leader="none"/>
          <w:tab w:val="left" w:pos="288" w:leader="none"/>
          <w:tab w:val="left" w:pos="564" w:leader="none"/>
          <w:tab w:val="left" w:pos="840" w:leader="none"/>
          <w:tab w:val="left" w:pos="1116" w:leader="none"/>
          <w:tab w:val="left" w:pos="1404"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r>
    </w:p>
    <w:p>
      <w:pPr>
        <w:pStyle w:val="Normal"/>
        <w:widowControl/>
        <w:rPr/>
      </w:pPr>
      <w:r>
        <w:rPr/>
        <w:t xml:space="preserve">We zien nu binnen het element </w:t>
      </w:r>
      <w:r>
        <w:rPr>
          <w:rFonts w:ascii="Courier New" w:hAnsi="Courier New"/>
        </w:rPr>
        <w:t>&lt;naamGrp&gt;</w:t>
      </w:r>
      <w:r>
        <w:rPr/>
        <w:t xml:space="preserve"> de historie voor de naamsgegevens. De drie geneste </w:t>
      </w:r>
      <w:r>
        <w:rPr>
          <w:rFonts w:ascii="Courier New" w:hAnsi="Courier New"/>
        </w:rPr>
        <w:t>&lt;historieFormeel&gt;</w:t>
      </w:r>
      <w:r>
        <w:rPr/>
        <w:t xml:space="preserve"> elementen bevatten de correcties en het </w:t>
      </w:r>
      <w:r>
        <w:rPr>
          <w:rFonts w:ascii="Courier New" w:hAnsi="Courier New"/>
        </w:rPr>
        <w:t>&lt;historieMaterieel&gt;</w:t>
      </w:r>
      <w:r>
        <w:rPr/>
        <w:t xml:space="preserve"> element daaronder de eerdere waarde Poepenstaart. Het element </w:t>
      </w:r>
      <w:r>
        <w:rPr>
          <w:rFonts w:ascii="Courier New" w:hAnsi="Courier New"/>
        </w:rPr>
        <w:t>&lt;StUF:tijdstipRegistratie&gt;</w:t>
      </w:r>
      <w:r>
        <w:rPr/>
        <w:t xml:space="preserve"> geeft nu aan dat deze gegevens vanaf dat moment in de registratie bekend waren. Je moet natuurlijk de rest van het bericht bekijken om te weten of ze al eerder golden en bekend waren en tot wanneer ze gelden. Binnen deze historische elementen worden de niet veranderde voorletters en voorvoegsel opnieuw opgenomen. Op entiteitniveau worden in </w:t>
      </w:r>
      <w:r>
        <w:rPr>
          <w:rFonts w:ascii="Courier New" w:hAnsi="Courier New"/>
        </w:rPr>
        <w:t>&lt;historieMaterieel&gt;</w:t>
      </w:r>
      <w:r>
        <w:rPr/>
        <w:t xml:space="preserve"> de veranderde burgerlijke staat en de niet veranderde geboortedatum opgenomen. We zien in dit voorbeeld dat we twee keer het </w:t>
      </w:r>
      <w:r>
        <w:rPr>
          <w:rFonts w:ascii="Courier New" w:hAnsi="Courier New"/>
        </w:rPr>
        <w:t>&lt;tijdstipRegistratie&gt;</w:t>
      </w:r>
      <w:r>
        <w:rPr/>
        <w:t xml:space="preserve"> 25-7-1977 tegenkomen: één keer voor het</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in het laatste </w:t>
      </w:r>
      <w:r>
        <w:rPr>
          <w:rFonts w:ascii="Courier New" w:hAnsi="Courier New"/>
        </w:rPr>
        <w:t>&lt;historieMaterieel&gt;</w:t>
      </w:r>
      <w:r>
        <w:rPr/>
        <w:t xml:space="preserve"> element in de </w:t>
      </w:r>
      <w:r>
        <w:rPr>
          <w:rFonts w:ascii="Courier New" w:hAnsi="Courier New"/>
        </w:rPr>
        <w:t>&lt;naamGrp&gt;</w:t>
      </w:r>
      <w:r>
        <w:rPr/>
        <w:t xml:space="preserve"> en één keer in het </w:t>
      </w:r>
      <w:r>
        <w:rPr>
          <w:rFonts w:ascii="Courier New" w:hAnsi="Courier New"/>
        </w:rPr>
        <w:t>&lt;historieMaterieel&gt;</w:t>
      </w:r>
      <w:r>
        <w:rPr/>
        <w:t xml:space="preserve"> element op entiteitniveau.</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6" w:name="Ref_FoutAfhVraagAntwoord"/>
      <w:bookmarkStart w:id="127" w:name="Ref_FoutAfhVraagAntwoord"/>
      <w:bookmarkEnd w:id="127"/>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5"/>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Overige foutsituaties bij het afhandelen van vraagberichten</w:t>
      </w:r>
    </w:p>
    <w:p>
      <w:pPr>
        <w:pStyle w:val="Kop1"/>
        <w:numPr>
          <w:ilvl w:val="0"/>
          <w:numId w:val="1"/>
        </w:numPr>
        <w:tabs>
          <w:tab w:val="left" w:pos="0" w:leader="none"/>
        </w:tabs>
        <w:ind w:left="363" w:right="0" w:hanging="363"/>
        <w:rPr/>
      </w:pPr>
      <w:bookmarkStart w:id="128" w:name="__RefHeading__34555264"/>
      <w:bookmarkEnd w:id="128"/>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in plaats van een kennisgeving of een samengestelde kennisgeving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
        </w:numPr>
        <w:tabs>
          <w:tab w:val="left" w:pos="0" w:leader="none"/>
        </w:tabs>
        <w:ind w:left="576" w:right="0" w:hanging="576"/>
        <w:rPr/>
      </w:pPr>
      <w:bookmarkStart w:id="129" w:name="__RefHeading___Toc73692_362222095"/>
      <w:bookmarkEnd w:id="129"/>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1 element </w:t>
      </w:r>
      <w:r>
        <w:rPr>
          <w:rFonts w:ascii="Courier New" w:hAnsi="Courier New"/>
        </w:rPr>
        <w:t>&lt;stuurgegevens&gt;</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0 of 1 element met een willekeurige elementnaam en met het attribute </w:t>
      </w:r>
      <w:r>
        <w:rPr>
          <w:rFonts w:ascii="Courier New" w:hAnsi="Courier New"/>
          <w:spacing w:val="-2"/>
        </w:rPr>
        <w:t>StUF:functie="zaakinfo"</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StUF:functie="entiteit"</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w:t>
      </w:r>
      <w:r>
        <w:rPr/>
        <w:t xml:space="preserve">met het attribute </w:t>
      </w:r>
      <w:r>
        <w:rPr>
          <w:rFonts w:ascii="Courier New" w:hAnsi="Courier New"/>
        </w:rPr>
        <w:t>StUF:functie="update"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StUF:functie="selectie"</w:t>
      </w:r>
      <w:r>
        <w:rPr/>
        <w:t xml:space="preserve"> en met het attribute </w:t>
      </w:r>
      <w:r>
        <w:rPr>
          <w:rFonts w:ascii="Courier New" w:hAnsi="Courier New"/>
        </w:rPr>
        <w:t>StUF:entiteittype</w:t>
      </w:r>
      <w:r>
        <w:rPr/>
        <w:t>;</w:t>
      </w:r>
    </w:p>
    <w:p>
      <w:pPr>
        <w:pStyle w:val="Normal"/>
        <w:numPr>
          <w:ilvl w:val="0"/>
          <w:numId w:val="6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 xml:space="preserve">elementen  met het attribute </w:t>
      </w:r>
      <w:r>
        <w:rPr>
          <w:rFonts w:ascii="Courier New" w:hAnsi="Courier New"/>
        </w:rPr>
        <w:t>StUF:functie="antwoord"</w:t>
      </w:r>
      <w:r>
        <w:rPr/>
        <w:t xml:space="preserve"> en met het attribute </w:t>
      </w:r>
      <w:r>
        <w:rPr>
          <w:rFonts w:ascii="Courier New" w:hAnsi="Courier New"/>
        </w:rPr>
        <w:t>StUF:entiteittype</w:t>
      </w:r>
      <w:r>
        <w:rPr>
          <w:spacing w:val="-2"/>
        </w:rPr>
        <w:t xml:space="preserve">. </w:t>
      </w:r>
    </w:p>
    <w:p>
      <w:pPr>
        <w:pStyle w:val="Normal"/>
        <w:rPr>
          <w:spacing w:val="-2"/>
        </w:rPr>
      </w:pPr>
      <w:r>
        <w:rPr>
          <w:spacing w:val="-2"/>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__RefHeading___Toc74789_362222095"/>
      <w:bookmarkEnd w:id="130"/>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&lt;persoon StUF:functie="entiteit" StUF:entiteittype="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&lt;verblijftOpAdres StUF:entiteittype="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&lt;gerelateerde StUF:entiteittype="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 xml:space="preserve">nitie van het vrije bericht niet meer gespecificeerd hoeft te worden. Deze eis maakt hergebruik van delen van een parser en van berichtdefinities mogelijk. De waarde “entiteit” moet in dit geval defaultwaarde voor dit attribute zijn,  zodat het de maker van het bericht vrij staat om het attribute </w:t>
      </w:r>
      <w:r>
        <w:rPr>
          <w:rFonts w:ascii="Courier New" w:hAnsi="Courier New"/>
        </w:rPr>
        <w:t>StUF:functie</w:t>
      </w:r>
      <w:r>
        <w:rPr/>
        <w:t xml:space="preserve"> niet op te nemen.</w:t>
      </w:r>
    </w:p>
    <w:p>
      <w:pPr>
        <w:pStyle w:val="Normal"/>
        <w:rPr>
          <w:i w:val="false"/>
          <w:i w:val="false"/>
          <w:iCs w:val="false"/>
        </w:rPr>
      </w:pPr>
      <w:r>
        <w:rPr>
          <w:i w:val="false"/>
          <w:iCs w:val="false"/>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1" w:name="__RefHeading___Toc28034_84081049"/>
      <w:bookmarkEnd w:id="131"/>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een bepaald entiteittype doorgeven. Daarnaast kunnen in een vrij bericht wijzigingen in objecten van verschillende entiteittypen worden doorgegeven. Dit is te vergelijken met de samengestelde kennisgeving. Indien het vrije bericht precies dezelfde functionaliteit bevat als een samengestelde kennisgeving, dan dient in plaats van het vrije bericht de samengestelde kennisgeving gebruikt te worden.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StUF:functie="update"</w:t>
      </w:r>
      <w:r>
        <w:rPr/>
        <w:t xml:space="preserve"> en </w:t>
      </w:r>
      <w:r>
        <w:rPr>
          <w:rFonts w:ascii="Courier New" w:hAnsi="Courier New"/>
        </w:rPr>
        <w:t>StUF:entiteittype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Zo'n object mag alleen elementen bevatten die zijn gedefinieerd voor een kennisgeving voor dat entiteittype. Daarnaast bevatten deze twee objecten alle door StUF voor een kennisgeving voorgeschreven attributes. Eventuele extra parameters kunnen worden meegegeven door het element </w:t>
      </w:r>
      <w:r>
        <w:rPr>
          <w:rFonts w:ascii="Courier New" w:hAnsi="Courier New"/>
          <w:spacing w:val="-2"/>
        </w:rPr>
        <w:t>&lt;vrijeParameters&gt;</w:t>
      </w:r>
      <w:r>
        <w:rPr>
          <w:spacing w:val="-2"/>
        </w:rPr>
        <w:t xml:space="preserve"> als laatste element op te nemen. De inhoud van dit element kan door de berichtontwerper vrij gedefinieerd worden.</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StUF:functie="update"</w:t>
      </w:r>
      <w:r>
        <w:rPr>
          <w:spacing w:val="-2"/>
        </w:rPr>
        <w:t xml:space="preserve"> en het attribute </w:t>
      </w:r>
      <w:r>
        <w:rPr>
          <w:rFonts w:ascii="Courier New" w:hAnsi="Courier New"/>
          <w:spacing w:val="-2"/>
        </w:rPr>
        <w:t>StUF:entiteittype="XXX"</w:t>
      </w:r>
      <w:r>
        <w:rPr>
          <w:spacing w:val="-2"/>
        </w:rPr>
        <w:t xml:space="preserve"> geen elementen bevat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StUF:functie="selectie"</w:t>
      </w:r>
      <w:r>
        <w:rPr>
          <w:spacing w:val="-2"/>
        </w:rPr>
        <w:t xml:space="preserve"> en het attribute </w:t>
      </w:r>
      <w:r>
        <w:rPr>
          <w:rFonts w:ascii="Courier New" w:hAnsi="Courier New"/>
          <w:spacing w:val="-2"/>
        </w:rPr>
        <w:t>StUF:entiteittype="XXX"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StUF:functie="update"</w:t>
      </w:r>
      <w:r>
        <w:rPr>
          <w:spacing w:val="-2"/>
        </w:rPr>
        <w:t xml:space="preserve"> en het attribute </w:t>
      </w:r>
      <w:r>
        <w:rPr>
          <w:rFonts w:ascii="Courier New" w:hAnsi="Courier New"/>
          <w:spacing w:val="-2"/>
        </w:rPr>
        <w:t>StUF:functie="selectie"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StUF:functie="selectie"</w:t>
      </w:r>
      <w:r>
        <w:rPr>
          <w:spacing w:val="-2"/>
        </w:rPr>
        <w:t xml:space="preserve"> en het verplichte attribute </w:t>
      </w:r>
      <w:r>
        <w:rPr>
          <w:rFonts w:ascii="Courier New" w:hAnsi="Courier New"/>
          <w:spacing w:val="-2"/>
        </w:rPr>
        <w:t>StUF:entiteittype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StUF:functie="antwoord"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StUF:functie="selectie"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StUF:functie="selectie"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StUF:functie="antwoord"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StUF:functie="selectie"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StUF:functie="selectie"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91_362222095"/>
      <w:bookmarkEnd w:id="132"/>
      <w:r>
        <w:rPr/>
        <w:t>Zaakinformatie</w:t>
      </w:r>
    </w:p>
    <w:p>
      <w:pPr>
        <w:pStyle w:val="Normal"/>
        <w:rPr/>
      </w:pPr>
      <w:r>
        <w:rPr/>
        <w:t>StUF-berichten zullen regelmatig gebruikt worden voor het doorgeven van events of het doen van verzoeken in het kader van de afhandeling van een zaak. De StUF-standaard schrijft hiervoor een element met een willekeurige elementnaam en</w:t>
      </w:r>
      <w:r>
        <w:rPr>
          <w:spacing w:val="-2"/>
        </w:rPr>
        <w:t xml:space="preserve"> met het verplichte attribute </w:t>
      </w:r>
      <w:r>
        <w:rPr>
          <w:rFonts w:ascii="Courier New" w:hAnsi="Courier New"/>
          <w:spacing w:val="-2"/>
        </w:rPr>
        <w:t>StUF:functie="zaakinfo"</w:t>
      </w:r>
      <w:r>
        <w:rPr/>
        <w:t>. De inhoud van dit element wordt gedefinieerd door middel van</w:t>
      </w:r>
      <w:r>
        <w:rPr/>
        <w:t xml:space="preserve"> een complexType </w:t>
      </w:r>
      <w:r>
        <w:rPr>
          <w:rFonts w:ascii="Courier New" w:hAnsi="Courier New"/>
        </w:rPr>
        <w:t>&lt;Zaakinfo&gt;</w:t>
      </w:r>
      <w:r>
        <w:rPr/>
        <w:t xml:space="preserve"> uit een sectormodel Zaken. Binnen </w:t>
      </w:r>
      <w:r>
        <w:rPr>
          <w:rFonts w:ascii="Courier New" w:hAnsi="Courier New"/>
        </w:rPr>
        <w:t>&lt;Zaakinfo&gt;</w:t>
      </w:r>
      <w:r>
        <w:rPr/>
        <w:t xml:space="preserve"> komt in elk geval het element </w:t>
      </w:r>
      <w:r>
        <w:rPr>
          <w:rFonts w:ascii="Courier New" w:hAnsi="Courier New"/>
        </w:rPr>
        <w:t>&lt;zaak&gt;</w:t>
      </w:r>
      <w:r>
        <w:rPr/>
        <w:t xml:space="preserve"> voor met de kerngegevens van de zaak, waarbinnen de event of het verzoek zich voordoet. Naast de kerngegevens mag het element </w:t>
      </w:r>
      <w:r>
        <w:rPr>
          <w:rFonts w:ascii="Courier New" w:hAnsi="Courier New"/>
        </w:rPr>
        <w:t>&lt;zaak&gt;</w:t>
      </w:r>
      <w:r>
        <w:rPr/>
        <w:t xml:space="preserve"> ook nog andere gegevens van de zaak bevatten. Het lijkt verstandig meer gereserveerde elementen binnen </w:t>
      </w:r>
      <w:r>
        <w:rPr>
          <w:rFonts w:ascii="Courier New" w:hAnsi="Courier New"/>
        </w:rPr>
        <w:t>&lt;Zaakinfo&gt;</w:t>
      </w:r>
      <w:r>
        <w:rPr/>
        <w:t xml:space="preserve"> te definiëren voor bijvoorbeeld de gewenste datum gereed, de beoogde uitvoerder en dergelijke. De verantwoordelijkheid hiervoor ligt bij de beheerder van het sectormodel Zaken.</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15"/>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15"/>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16"/>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16"/>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17"/>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17"/>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18"/>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18"/>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19"/>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19"/>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20"/>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20"/>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21"/>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21"/>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22"/>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22"/>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23"/>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23"/>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24"/>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24"/>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StUF:exact</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25">
        <w:r>
          <w:rPr>
            <w:rStyle w:val="Internetkoppeling"/>
          </w:rPr>
          <w:tab/>
        </w:r>
      </w:hyperlink>
      <w:hyperlink r:id="rId26">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27">
        <w:r>
          <w:rPr>
            <w:rStyle w:val="Internetkoppeling"/>
          </w:rPr>
          <w:tab/>
        </w:r>
      </w:hyperlink>
      <w:hyperlink r:id="rId28">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29">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30">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1">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2">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33">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4">
        <w:r>
          <w:rPr>
            <w:rStyle w:val="Internetkoppeling"/>
          </w:rPr>
          <w:t>https://new.kinggemeenten.nl/gemma/stuf/stuf-30</w:t>
        </w:r>
      </w:hyperlink>
      <w:hyperlink r:id="rId35">
        <w:r>
          <w:rPr>
            <w:rStyle w:val="Internetkoppeling"/>
          </w:rPr>
          <w:t>2</w:t>
        </w:r>
      </w:hyperlink>
      <w:hyperlink r:id="rId36">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37">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38">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39">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40">
        <w:r>
          <w:rPr>
            <w:rStyle w:val="Internetkoppeling"/>
          </w:rPr>
          <w:t>http://www.w3.org/TR/2004/REC-xmlschema-0-20041028</w:t>
        </w:r>
      </w:hyperlink>
      <w:r>
        <w:rPr/>
        <w:t xml:space="preserve"> (Primer)</w:t>
      </w:r>
    </w:p>
    <w:p>
      <w:pPr>
        <w:pStyle w:val="Normal"/>
        <w:rPr/>
      </w:pPr>
      <w:r>
        <w:rPr/>
        <w:tab/>
      </w:r>
      <w:hyperlink r:id="rId41">
        <w:r>
          <w:rPr>
            <w:rStyle w:val="Internetkoppeling"/>
          </w:rPr>
          <w:t xml:space="preserve"> http://www.w3.org/TR/2004/REC-xmlschema-1-20041028</w:t>
        </w:r>
      </w:hyperlink>
      <w:r>
        <w:rPr/>
        <w:t xml:space="preserve"> (Structures)</w:t>
      </w:r>
    </w:p>
    <w:p>
      <w:pPr>
        <w:pStyle w:val="Normal"/>
        <w:rPr/>
      </w:pPr>
      <w:r>
        <w:rPr/>
        <w:tab/>
      </w:r>
      <w:hyperlink r:id="rId42">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43">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3" w:name="_Ref100394082"/>
      <w:bookmarkStart w:id="134" w:name="_Ref101868016"/>
      <w:r>
        <w:rPr/>
        <w:t>schrijving van een XML-document</w:t>
      </w:r>
      <w:bookmarkEnd w:id="133"/>
      <w:bookmarkEnd w:id="134"/>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4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3">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4">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5">
    <w:p>
      <w:pPr>
        <w:pStyle w:val="Voetnoot"/>
        <w:rPr/>
      </w:pPr>
      <w:r>
        <w:rPr/>
        <w:footnoteRef/>
        <w:tab/>
        <w:t>Voor de verwerkingssoort 'O' en 'S' zijn de kerngegevens ook verplicht als sleutelOntvangend wordt opgenomen.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67</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725"/>
      <w:gridCol w:w="1821"/>
    </w:tblGrid>
    <w:tr>
      <w:trPr/>
      <w:tc>
        <w:tcPr>
          <w:tcW w:w="772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821"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Datum: 7-10-2016</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136</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3">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8">
    <w:lvl w:ilvl="0">
      <w:start w:val="1"/>
      <w:numFmt w:val="bullet"/>
      <w:lvlText w:val=""/>
      <w:lvlJc w:val="left"/>
      <w:pPr>
        <w:tabs>
          <w:tab w:val="num" w:pos="283"/>
        </w:tabs>
        <w:ind w:left="283" w:hanging="283"/>
      </w:pPr>
      <w:rPr>
        <w:rFonts w:ascii="Symbol" w:hAnsi="Symbol" w:cs="Symbol" w:hint="default"/>
      </w:rPr>
    </w:lvl>
  </w:abstractNum>
  <w:abstractNum w:abstractNumId="7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bering>
</file>

<file path=word/settings.xml><?xml version="1.0" encoding="utf-8"?>
<w:settings xmlns:w="http://schemas.openxmlformats.org/wordprocessingml/2006/main">
  <w:zoom w:percent="125"/>
  <w:trackRevisions/>
  <w:defaultTabStop w:val="408"/>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www.egem.nl/StUF/StUF0301" TargetMode="External"/><Relationship Id="rId10" Type="http://schemas.openxmlformats.org/officeDocument/2006/relationships/hyperlink" Target="http://www.egem.nl/StUF/StUF0301" TargetMode="External"/><Relationship Id="rId11" Type="http://schemas.openxmlformats.org/officeDocument/2006/relationships/hyperlink" Target="http://www.egem.nl/StUF/StUF0301" TargetMode="External"/><Relationship Id="rId12" Type="http://schemas.openxmlformats.org/officeDocument/2006/relationships/hyperlink" Target="http://www.egem.nl/StUF/StUF0301"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image" Target="media/image2.emf"/><Relationship Id="rId16" Type="http://schemas.openxmlformats.org/officeDocument/2006/relationships/image" Target="media/image3.emf"/><Relationship Id="rId17" Type="http://schemas.openxmlformats.org/officeDocument/2006/relationships/image" Target="media/image4.emf"/><Relationship Id="rId18" Type="http://schemas.openxmlformats.org/officeDocument/2006/relationships/image" Target="media/image5.emf"/><Relationship Id="rId19" Type="http://schemas.openxmlformats.org/officeDocument/2006/relationships/image" Target="media/image6.emf"/><Relationship Id="rId20" Type="http://schemas.openxmlformats.org/officeDocument/2006/relationships/image" Target="media/image7.emf"/><Relationship Id="rId21" Type="http://schemas.openxmlformats.org/officeDocument/2006/relationships/image" Target="media/image8.emf"/><Relationship Id="rId22" Type="http://schemas.openxmlformats.org/officeDocument/2006/relationships/image" Target="media/image9.emf"/><Relationship Id="rId23" Type="http://schemas.openxmlformats.org/officeDocument/2006/relationships/image" Target="media/image10.emf"/><Relationship Id="rId24" Type="http://schemas.openxmlformats.org/officeDocument/2006/relationships/image" Target="media/image11.emf"/><Relationship Id="rId25" Type="http://schemas.openxmlformats.org/officeDocument/2006/relationships/hyperlink" Target="http://www.egem-iteams.nl/" TargetMode="External"/><Relationship Id="rId26" Type="http://schemas.openxmlformats.org/officeDocument/2006/relationships/hyperlink" Target="https://new.kinggemeenten.nl/gemma/stuf/stuf-algemeen/beheermodel" TargetMode="External"/><Relationship Id="rId27" Type="http://schemas.openxmlformats.org/officeDocument/2006/relationships/hyperlink" Target="http://www.egem-iteams.nl/" TargetMode="External"/><Relationship Id="rId28" Type="http://schemas.openxmlformats.org/officeDocument/2006/relationships/hyperlink" Target="http://www.kinggemeenten.nl/secties/gemma/gemma" TargetMode="External"/><Relationship Id="rId29" Type="http://schemas.openxmlformats.org/officeDocument/2006/relationships/hyperlink" Target="http://www.w3.org/Protocols/rfc2616/rfc2616.html" TargetMode="External"/><Relationship Id="rId30" Type="http://schemas.openxmlformats.org/officeDocument/2006/relationships/hyperlink" Target="http://www.forumstandaardisatie.nl/" TargetMode="External"/><Relationship Id="rId31" Type="http://schemas.openxmlformats.org/officeDocument/2006/relationships/hyperlink" Target="http://www.w3.org/TR/2000/NOTE-SOAP-20000508" TargetMode="External"/><Relationship Id="rId32" Type="http://schemas.openxmlformats.org/officeDocument/2006/relationships/hyperlink" Target="http://www.egem-iteams.nl/" TargetMode="External"/><Relationship Id="rId33" Type="http://schemas.openxmlformats.org/officeDocument/2006/relationships/hyperlink" Target="http://www.egem-iteams.nl/" TargetMode="External"/><Relationship Id="rId34" Type="http://schemas.openxmlformats.org/officeDocument/2006/relationships/hyperlink" Target="https://new.kinggemeenten.nl/gemma/stuf/stuf-301/standaard" TargetMode="External"/><Relationship Id="rId35" Type="http://schemas.openxmlformats.org/officeDocument/2006/relationships/hyperlink" Target="https://new.kinggemeenten.nl/gemma/stuf/stuf-301/standaard" TargetMode="External"/><Relationship Id="rId36" Type="http://schemas.openxmlformats.org/officeDocument/2006/relationships/hyperlink" Target="https://new.kinggemeenten.nl/gemma/stuf/stuf-301/standaard" TargetMode="External"/><Relationship Id="rId37" Type="http://schemas.openxmlformats.org/officeDocument/2006/relationships/hyperlink" Target="http://www.w3.org/Addressing/" TargetMode="External"/><Relationship Id="rId38" Type="http://schemas.openxmlformats.org/officeDocument/2006/relationships/hyperlink" Target="http://www.w3.org/TR/wsdl" TargetMode="External"/><Relationship Id="rId39" Type="http://schemas.openxmlformats.org/officeDocument/2006/relationships/hyperlink" Target="http://www.w3.org/TR/2000/REC-xml-20001006" TargetMode="External"/><Relationship Id="rId40" Type="http://schemas.openxmlformats.org/officeDocument/2006/relationships/hyperlink" Target="http://www.w3.org/TR/2004/REC-xmlschema-0-20041028" TargetMode="External"/><Relationship Id="rId41" Type="http://schemas.openxmlformats.org/officeDocument/2006/relationships/hyperlink" Target="http://www.w3.org/TR/2001/PR-xmlschema-0-20010330" TargetMode="External"/><Relationship Id="rId42" Type="http://schemas.openxmlformats.org/officeDocument/2006/relationships/hyperlink" Target="file:///C:/Users/Maarten/Documents/StUF/Sectormodellen/NieuweOpzet0301Sectormodellen/0205/ http://www.w3.org/TR/2004/REC-xmlschema-2-20041028" TargetMode="External"/><Relationship Id="rId43" Type="http://schemas.openxmlformats.org/officeDocument/2006/relationships/hyperlink" Target="http://www.gemmaonline.nl/images/cocreatiebasisgemeente/f/fc/TheorieHistorie5.pdf" TargetMode="External"/><Relationship Id="rId44" Type="http://schemas.openxmlformats.org/officeDocument/2006/relationships/header" Target="header3.xml"/><Relationship Id="rId45" Type="http://schemas.openxmlformats.org/officeDocument/2006/relationships/footnotes" Target="footnotes.xml"/><Relationship Id="rId46" Type="http://schemas.openxmlformats.org/officeDocument/2006/relationships/comments" Target="comments.xm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59096</TotalTime>
  <Application>LibreOffice/5.1.5.2$Windows_x86 LibreOffice_project/7a864d8825610a8c07cfc3bc01dd4fce6a9447e5</Application>
  <Pages>135</Pages>
  <Words>61508</Words>
  <Characters>411387</Characters>
  <CharactersWithSpaces>472069</CharactersWithSpaces>
  <Paragraphs>4859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2016-10-17T13:21:18Z</dcterms:modified>
  <cp:revision>1346</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